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82669" w14:textId="04508E22" w:rsidR="00217916" w:rsidRPr="00804C64" w:rsidRDefault="4E57B1AE" w:rsidP="00804C64">
      <w:pPr>
        <w:spacing w:before="360"/>
        <w:jc w:val="both"/>
        <w:rPr>
          <w:rFonts w:eastAsiaTheme="majorEastAsia" w:cstheme="majorBidi"/>
          <w:b/>
          <w:bCs/>
          <w:color w:val="C00000"/>
          <w:sz w:val="28"/>
          <w:szCs w:val="28"/>
        </w:rPr>
      </w:pPr>
      <w:r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Załącznik nr 3.1 - </w:t>
      </w:r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Instrukcja </w:t>
      </w:r>
      <w:ins w:id="0" w:author="Autor">
        <w:r w:rsidR="0014061B">
          <w:rPr>
            <w:rFonts w:eastAsiaTheme="majorEastAsia" w:cstheme="majorBidi"/>
            <w:b/>
            <w:bCs/>
            <w:color w:val="C00000"/>
            <w:sz w:val="28"/>
            <w:szCs w:val="28"/>
          </w:rPr>
          <w:t xml:space="preserve">dla Wykonawców </w:t>
        </w:r>
      </w:ins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>wprowadzania danych do arkusza kalkulacyjnego</w:t>
      </w:r>
      <w:r w:rsidR="756057CC"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 </w:t>
      </w:r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 xml:space="preserve">wyliczania </w:t>
      </w:r>
      <w:ins w:id="1" w:author="Autor">
        <w:r w:rsidR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t>wartości Wymagań Konkursowych </w:t>
        </w:r>
        <w:r w:rsidR="002E0A4A" w:rsidRPr="00804C64">
          <w:rPr>
            <w:rFonts w:eastAsiaTheme="majorEastAsia" w:cstheme="majorBidi"/>
            <w:b/>
            <w:bCs/>
            <w:color w:val="C00000"/>
            <w:sz w:val="28"/>
            <w:szCs w:val="28"/>
          </w:rPr>
          <w:t>LCOH i</w:t>
        </w:r>
        <w:r w:rsidR="00ED60AA">
          <w:rPr>
            <w:rFonts w:eastAsiaTheme="majorEastAsia" w:cstheme="majorBidi"/>
            <w:b/>
            <w:bCs/>
            <w:color w:val="C00000"/>
            <w:sz w:val="28"/>
            <w:szCs w:val="28"/>
          </w:rPr>
          <w:t> </w:t>
        </w:r>
        <w:del w:id="2" w:author="Autor">
          <w:r w:rsidR="002E0A4A" w:rsidRPr="00804C64" w:rsidDel="00ED60AA">
            <w:rPr>
              <w:rFonts w:eastAsiaTheme="majorEastAsia" w:cstheme="majorBidi"/>
              <w:b/>
              <w:bCs/>
              <w:color w:val="C00000"/>
              <w:sz w:val="28"/>
              <w:szCs w:val="28"/>
            </w:rPr>
            <w:delText xml:space="preserve"> </w:delText>
          </w:r>
        </w:del>
        <w:r w:rsidR="002E0A4A" w:rsidRPr="00804C64">
          <w:rPr>
            <w:rFonts w:eastAsiaTheme="majorEastAsia" w:cstheme="majorBidi"/>
            <w:b/>
            <w:bCs/>
            <w:color w:val="C00000"/>
            <w:sz w:val="28"/>
            <w:szCs w:val="28"/>
          </w:rPr>
          <w:t>efektywności ekonomicznej Przedsięwzięci</w:t>
        </w:r>
        <w:r w:rsidR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t>a</w:t>
        </w:r>
        <w:r w:rsidR="002E0A4A" w:rsidRPr="00804C64">
          <w:rPr>
            <w:rFonts w:eastAsiaTheme="majorEastAsia" w:cstheme="majorBidi"/>
            <w:b/>
            <w:bCs/>
            <w:color w:val="C00000"/>
            <w:sz w:val="28"/>
            <w:szCs w:val="28"/>
          </w:rPr>
          <w:t xml:space="preserve"> </w:t>
        </w:r>
        <w:r w:rsidR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t>„</w:t>
        </w:r>
        <w:r w:rsidR="002E0A4A" w:rsidRPr="00804C64">
          <w:rPr>
            <w:rFonts w:eastAsiaTheme="majorEastAsia" w:cstheme="majorBidi"/>
            <w:b/>
            <w:bCs/>
            <w:color w:val="C00000"/>
            <w:sz w:val="28"/>
            <w:szCs w:val="28"/>
          </w:rPr>
          <w:t>Elektrociepłownia w lokalnym systemie energetycznym”</w:t>
        </w:r>
      </w:ins>
      <w:del w:id="3" w:author="Autor">
        <w:r w:rsidR="00314E3A" w:rsidRP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 xml:space="preserve">LCOH </w:delText>
        </w:r>
        <w:r w:rsidR="4755888F" w:rsidRP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 xml:space="preserve">i efektywności ekonomicznej </w:delText>
        </w:r>
        <w:r w:rsidR="00804C64" w:rsidDel="0014061B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 xml:space="preserve">dla wykonawców </w:delText>
        </w:r>
        <w:r w:rsid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>w </w:delText>
        </w:r>
        <w:r w:rsidR="00314E3A" w:rsidRP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>Pr</w:delText>
        </w:r>
        <w:r w:rsidR="590F72CF" w:rsidRP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>zedsięwzięciu</w:delText>
        </w:r>
        <w:r w:rsidR="00314E3A" w:rsidRP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 xml:space="preserve"> </w:delText>
        </w:r>
      </w:del>
      <w:ins w:id="4" w:author="Autor">
        <w:del w:id="5" w:author="Autor">
          <w:r w:rsidR="00302DE1" w:rsidDel="002E0A4A">
            <w:rPr>
              <w:rFonts w:eastAsiaTheme="majorEastAsia" w:cstheme="majorBidi"/>
              <w:b/>
              <w:bCs/>
              <w:color w:val="C00000"/>
              <w:sz w:val="28"/>
              <w:szCs w:val="28"/>
            </w:rPr>
            <w:delText>„</w:delText>
          </w:r>
        </w:del>
      </w:ins>
      <w:del w:id="6" w:author="Autor">
        <w:r w:rsidR="00314E3A" w:rsidRP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 xml:space="preserve">”Elektrociepłownia </w:delText>
        </w:r>
        <w:r w:rsidR="4FA46273" w:rsidRPr="00804C64" w:rsidDel="002E0A4A">
          <w:rPr>
            <w:rFonts w:eastAsiaTheme="majorEastAsia" w:cstheme="majorBidi"/>
            <w:b/>
            <w:bCs/>
            <w:color w:val="C00000"/>
            <w:sz w:val="28"/>
            <w:szCs w:val="28"/>
          </w:rPr>
          <w:delText>w lokalnym systemie energetycznym”</w:delText>
        </w:r>
      </w:del>
      <w:r w:rsidR="00314E3A" w:rsidRPr="00804C64">
        <w:rPr>
          <w:rFonts w:eastAsiaTheme="majorEastAsia" w:cstheme="majorBidi"/>
          <w:b/>
          <w:bCs/>
          <w:color w:val="C00000"/>
          <w:sz w:val="28"/>
          <w:szCs w:val="28"/>
        </w:rPr>
        <w:t>.</w:t>
      </w:r>
    </w:p>
    <w:p w14:paraId="2E364677" w14:textId="293011C7" w:rsidR="00743D09" w:rsidDel="00C44B75" w:rsidRDefault="00743D09" w:rsidP="00C15E0E">
      <w:pPr>
        <w:rPr>
          <w:del w:id="7" w:author="Autor"/>
          <w:b/>
        </w:rPr>
      </w:pPr>
    </w:p>
    <w:p w14:paraId="7339FF2C" w14:textId="7D0423D9" w:rsidR="00314E3A" w:rsidRPr="00804C64" w:rsidRDefault="00314E3A" w:rsidP="00C15E0E">
      <w:pPr>
        <w:pStyle w:val="Nagwek1"/>
      </w:pPr>
      <w:r w:rsidRPr="00804C64">
        <w:t>Wprowadzenie</w:t>
      </w:r>
      <w:ins w:id="8" w:author="Autor">
        <w:r w:rsidR="00C44B75">
          <w:t xml:space="preserve"> – podstawowe informacje</w:t>
        </w:r>
      </w:ins>
    </w:p>
    <w:p w14:paraId="12FF20D1" w14:textId="00283B82" w:rsidR="006F7D37" w:rsidRDefault="00C024FE" w:rsidP="00743D09">
      <w:pPr>
        <w:jc w:val="both"/>
      </w:pPr>
      <w:r>
        <w:t xml:space="preserve">Skoroszyt </w:t>
      </w:r>
      <w:r w:rsidR="113BB463">
        <w:t xml:space="preserve">stanowiący Załącznik 3.2 do Regulaminu </w:t>
      </w:r>
      <w:r w:rsidR="01498954">
        <w:t xml:space="preserve">(dalej </w:t>
      </w:r>
      <w:ins w:id="9" w:author="Autor">
        <w:r w:rsidR="00302DE1">
          <w:t>„</w:t>
        </w:r>
      </w:ins>
      <w:del w:id="10" w:author="Autor">
        <w:r w:rsidR="01498954">
          <w:delText>“</w:delText>
        </w:r>
      </w:del>
      <w:r w:rsidR="01498954">
        <w:t xml:space="preserve">Skoroszyt”) </w:t>
      </w:r>
      <w:r w:rsidR="00314E3A">
        <w:t xml:space="preserve">został przygotowany </w:t>
      </w:r>
      <w:ins w:id="11" w:author="Autor">
        <w:r w:rsidR="00C44B75">
          <w:t xml:space="preserve">na potrzeby Przedsięwzięcia „Elektrociepłownia w lokalnym systemie energetycznym”, </w:t>
        </w:r>
      </w:ins>
      <w:r w:rsidR="4B3D3E01">
        <w:t xml:space="preserve">w celu </w:t>
      </w:r>
      <w:ins w:id="12" w:author="Autor">
        <w:r w:rsidR="00C44B75">
          <w:t xml:space="preserve">przeprowadzenia </w:t>
        </w:r>
      </w:ins>
      <w:r w:rsidR="4B3D3E01">
        <w:t xml:space="preserve">porównania zaproponowanych przez Wykonawców rozwiązań Technologii Demonstratora </w:t>
      </w:r>
      <w:del w:id="13" w:author="Autor">
        <w:r w:rsidR="4B3D3E01" w:rsidDel="00C44B75">
          <w:delText>w zakresie</w:delText>
        </w:r>
      </w:del>
      <w:ins w:id="14" w:author="Autor">
        <w:r w:rsidR="00C44B75">
          <w:t>dla Wymagania Konkursowego</w:t>
        </w:r>
      </w:ins>
      <w:r w:rsidR="4B3D3E01">
        <w:t xml:space="preserve"> </w:t>
      </w:r>
      <w:r w:rsidR="003301B4">
        <w:t>LCOH</w:t>
      </w:r>
      <w:r w:rsidR="003301B4">
        <w:rPr>
          <w:rStyle w:val="Odwoanieprzypisudolnego"/>
        </w:rPr>
        <w:footnoteReference w:id="2"/>
      </w:r>
      <w:r w:rsidR="003301B4">
        <w:t xml:space="preserve"> -</w:t>
      </w:r>
      <w:r w:rsidR="13F1EA00">
        <w:t xml:space="preserve"> </w:t>
      </w:r>
      <w:r w:rsidR="00314E3A" w:rsidRPr="00314E3A">
        <w:t>długookresow</w:t>
      </w:r>
      <w:r w:rsidR="00314E3A">
        <w:t>ego</w:t>
      </w:r>
      <w:r w:rsidR="00314E3A" w:rsidRPr="00314E3A">
        <w:t xml:space="preserve"> </w:t>
      </w:r>
      <w:r w:rsidR="4C3038CD" w:rsidRPr="00314E3A">
        <w:t xml:space="preserve">(25 lat) </w:t>
      </w:r>
      <w:r w:rsidR="00314E3A" w:rsidRPr="00314E3A">
        <w:t>średni</w:t>
      </w:r>
      <w:r w:rsidR="00314E3A">
        <w:t>ego</w:t>
      </w:r>
      <w:r w:rsidR="00314E3A" w:rsidRPr="00314E3A">
        <w:t xml:space="preserve"> </w:t>
      </w:r>
      <w:r w:rsidR="003301B4">
        <w:t>kosztu wytworzenia energii</w:t>
      </w:r>
      <w:r w:rsidR="00314E3A" w:rsidRPr="00314E3A">
        <w:t xml:space="preserve"> </w:t>
      </w:r>
      <w:r w:rsidR="36977A39" w:rsidRPr="00314E3A">
        <w:t>oraz efektywności ekonomicznej Przedsięwzięcia</w:t>
      </w:r>
      <w:r w:rsidR="003301B4">
        <w:t>.</w:t>
      </w:r>
    </w:p>
    <w:p w14:paraId="609A9FB5" w14:textId="673AF282" w:rsidR="006F7D37" w:rsidRDefault="002E0A4A" w:rsidP="3847C889">
      <w:pPr>
        <w:jc w:val="both"/>
      </w:pPr>
      <w:ins w:id="19" w:author="Autor">
        <w:r>
          <w:t xml:space="preserve">W </w:t>
        </w:r>
      </w:ins>
      <w:r w:rsidR="4EBFD1DD">
        <w:t>Skoroszy</w:t>
      </w:r>
      <w:ins w:id="20" w:author="Autor">
        <w:r>
          <w:t>cie</w:t>
        </w:r>
      </w:ins>
      <w:del w:id="21" w:author="Autor">
        <w:r w:rsidR="4EBFD1DD" w:rsidDel="002E0A4A">
          <w:delText>t</w:delText>
        </w:r>
      </w:del>
      <w:r w:rsidR="4EBFD1DD">
        <w:t xml:space="preserve"> wszystkie obliczenia wykon</w:t>
      </w:r>
      <w:ins w:id="22" w:author="Autor">
        <w:r>
          <w:t>ywane są</w:t>
        </w:r>
      </w:ins>
      <w:del w:id="23" w:author="Autor">
        <w:r w:rsidR="4EBFD1DD" w:rsidDel="002E0A4A">
          <w:delText>uje</w:delText>
        </w:r>
      </w:del>
      <w:r w:rsidR="4EBFD1DD">
        <w:t xml:space="preserve"> na kwotach netto (chyba, że oznaczono inaczej).</w:t>
      </w:r>
    </w:p>
    <w:p w14:paraId="70E6BBF0" w14:textId="590082A4" w:rsidR="002E0A4A" w:rsidRDefault="007B6BE2" w:rsidP="00743D09">
      <w:pPr>
        <w:jc w:val="both"/>
        <w:rPr>
          <w:ins w:id="24" w:author="Autor"/>
        </w:rPr>
      </w:pPr>
      <w:ins w:id="25" w:author="Autor">
        <w:r>
          <w:t xml:space="preserve">Wykonawca wprowadza </w:t>
        </w:r>
        <w:r w:rsidR="00FD0BF1">
          <w:t>i aktualizuje w</w:t>
        </w:r>
        <w:r>
          <w:t xml:space="preserve"> S</w:t>
        </w:r>
        <w:r w:rsidR="00FD0BF1">
          <w:t>koroszycie</w:t>
        </w:r>
        <w:r>
          <w:t xml:space="preserve"> informacje na temat swojej koncepcji Demonstratora Technologii, wyłącznie w polach oznaczonych jasnozielonym tłem. </w:t>
        </w:r>
        <w:r w:rsidR="002E0A4A">
          <w:t xml:space="preserve">Wszystkie dostępne do edycji przez Wykonawcę pola tekstowe umieszczono w arkuszu „Ustawienia”. W pozostałych arkuszach znajdują się wyłącznie pola przyjmujące wartości liczbowe. Wprowadzanie informacji należy rozpocząć od arkusza „Ustawienia”. Ułatwi to późniejsze wprowadzanie danych liczbowych w pozostałych arkuszach. </w:t>
        </w:r>
        <w:r>
          <w:t xml:space="preserve">Jeśli dane pole </w:t>
        </w:r>
        <w:r w:rsidR="002E0A4A">
          <w:t xml:space="preserve">liczbowe </w:t>
        </w:r>
        <w:r>
          <w:t xml:space="preserve">nie dotyczy koncepcji należy </w:t>
        </w:r>
        <w:r w:rsidR="002E0A4A">
          <w:t xml:space="preserve">wpisać </w:t>
        </w:r>
        <w:del w:id="26" w:author="Autor">
          <w:r w:rsidR="002E0A4A" w:rsidDel="006810FE">
            <w:delText xml:space="preserve">w nie </w:delText>
          </w:r>
        </w:del>
        <w:r w:rsidR="002E0A4A">
          <w:t>wartość 0</w:t>
        </w:r>
        <w:del w:id="27" w:author="Autor">
          <w:r w:rsidDel="002E0A4A">
            <w:delText>pozostawić je puste (niewypełnione)</w:delText>
          </w:r>
        </w:del>
        <w:r>
          <w:t xml:space="preserve">. </w:t>
        </w:r>
        <w:r w:rsidR="002E0A4A">
          <w:t>Pozwoli to rozpoznać, które jasnozielone pola pozostały jeszcze do wypełnienia.</w:t>
        </w:r>
      </w:ins>
    </w:p>
    <w:p w14:paraId="44BB151D" w14:textId="08118B4F" w:rsidR="007B6BE2" w:rsidDel="00C44B75" w:rsidRDefault="007B6BE2" w:rsidP="00743D09">
      <w:pPr>
        <w:jc w:val="both"/>
        <w:rPr>
          <w:ins w:id="28" w:author="Autor"/>
          <w:del w:id="29" w:author="Autor"/>
        </w:rPr>
      </w:pPr>
      <w:ins w:id="30" w:author="Autor">
        <w:del w:id="31" w:author="Autor">
          <w:r w:rsidDel="00C44B75">
            <w:delText>Skoroszyt przelicza wprowadzone dane na bieżąco, w czasie rzeczywistym.</w:delText>
          </w:r>
        </w:del>
      </w:ins>
    </w:p>
    <w:p w14:paraId="26EDBBEC" w14:textId="5FA2D52C" w:rsidR="00750945" w:rsidRDefault="00750945" w:rsidP="00743D09">
      <w:pPr>
        <w:jc w:val="both"/>
      </w:pPr>
      <w:r>
        <w:t xml:space="preserve">Końcowym wynikiem obliczeń </w:t>
      </w:r>
      <w:del w:id="32" w:author="Autor">
        <w:r w:rsidDel="0014061B">
          <w:delText xml:space="preserve">wykonanych </w:delText>
        </w:r>
      </w:del>
      <w:ins w:id="33" w:author="Autor">
        <w:r w:rsidR="0014061B">
          <w:t xml:space="preserve">zrealizowanych </w:t>
        </w:r>
      </w:ins>
      <w:r>
        <w:t xml:space="preserve">w </w:t>
      </w:r>
      <w:r w:rsidR="00C024FE">
        <w:t>Skoroszycie</w:t>
      </w:r>
      <w:r>
        <w:t xml:space="preserve"> są dwie wartości</w:t>
      </w:r>
      <w:ins w:id="34" w:author="Autor">
        <w:r w:rsidR="00302DE1">
          <w:t xml:space="preserve"> </w:t>
        </w:r>
        <w:del w:id="35" w:author="Autor">
          <w:r w:rsidR="00302DE1" w:rsidDel="0014061B">
            <w:delText>znajdujące się</w:delText>
          </w:r>
        </w:del>
        <w:r w:rsidR="002E0A4A">
          <w:t>obliczone</w:t>
        </w:r>
        <w:r w:rsidR="00302DE1">
          <w:t xml:space="preserve"> w arkuszu „Wyniki”,</w:t>
        </w:r>
      </w:ins>
      <w:r>
        <w:t xml:space="preserve"> stanowiące </w:t>
      </w:r>
      <w:ins w:id="36" w:author="Autor">
        <w:r w:rsidR="002E0A4A">
          <w:t xml:space="preserve">wartości </w:t>
        </w:r>
      </w:ins>
      <w:r w:rsidR="47678D6A">
        <w:t>Wymaga</w:t>
      </w:r>
      <w:ins w:id="37" w:author="Autor">
        <w:r w:rsidR="002E0A4A">
          <w:t>ń</w:t>
        </w:r>
      </w:ins>
      <w:del w:id="38" w:author="Autor">
        <w:r w:rsidR="47678D6A" w:rsidDel="002E0A4A">
          <w:delText>nia</w:delText>
        </w:r>
      </w:del>
      <w:r w:rsidR="47678D6A">
        <w:t xml:space="preserve"> </w:t>
      </w:r>
      <w:r w:rsidR="62B90B8B">
        <w:t>K</w:t>
      </w:r>
      <w:r>
        <w:t>onkursow</w:t>
      </w:r>
      <w:ins w:id="39" w:author="Autor">
        <w:r w:rsidR="002E0A4A">
          <w:t>ych</w:t>
        </w:r>
      </w:ins>
      <w:del w:id="40" w:author="Autor">
        <w:r w:rsidDel="002E0A4A">
          <w:delText>e</w:delText>
        </w:r>
      </w:del>
      <w:r w:rsidR="31D3D852">
        <w:t>,</w:t>
      </w:r>
      <w:r>
        <w:t xml:space="preserve"> </w:t>
      </w:r>
      <w:r w:rsidR="010F1092">
        <w:t xml:space="preserve">podlegające </w:t>
      </w:r>
      <w:r>
        <w:t>ocen</w:t>
      </w:r>
      <w:r w:rsidR="21D5139C">
        <w:t>ie</w:t>
      </w:r>
      <w:r w:rsidR="171E18A5">
        <w:t xml:space="preserve"> </w:t>
      </w:r>
      <w:r w:rsidR="433F4868">
        <w:t xml:space="preserve">w ramach </w:t>
      </w:r>
      <w:r w:rsidR="60D312EB">
        <w:t>Przedsięwzięcia</w:t>
      </w:r>
      <w:r>
        <w:t>:</w:t>
      </w:r>
    </w:p>
    <w:p w14:paraId="094F060F" w14:textId="3681322B" w:rsidR="00750945" w:rsidRDefault="00C024FE" w:rsidP="00750945">
      <w:pPr>
        <w:pStyle w:val="Akapitzlist"/>
        <w:numPr>
          <w:ilvl w:val="0"/>
          <w:numId w:val="5"/>
        </w:numPr>
        <w:jc w:val="both"/>
      </w:pPr>
      <w:r w:rsidRPr="00C15E0E">
        <w:rPr>
          <w:b/>
        </w:rPr>
        <w:t>LCOH</w:t>
      </w:r>
      <w:r w:rsidR="00B26617">
        <w:t xml:space="preserve"> - </w:t>
      </w:r>
      <w:r w:rsidR="00750945">
        <w:t xml:space="preserve">uśredniony koszt ciepła </w:t>
      </w:r>
      <w:r w:rsidR="50BF61F7">
        <w:t xml:space="preserve">dostarczanego </w:t>
      </w:r>
      <w:r w:rsidR="00750945">
        <w:t>Odbiorcom przez Demonstrator Technologii w okresie eksploatacji Demonstratora wynoszącym 25 lat</w:t>
      </w:r>
      <w:del w:id="41" w:author="Autor">
        <w:r w:rsidR="00750945" w:rsidDel="002E0A4A">
          <w:delText xml:space="preserve"> poczynając od dnia 1 kwietnia 2024</w:delText>
        </w:r>
      </w:del>
      <w:r w:rsidR="00750945">
        <w:t xml:space="preserve">, obliczony zgodnie z metodologią określoną w Załączniku nr </w:t>
      </w:r>
      <w:r w:rsidR="5FBE923A">
        <w:t>1</w:t>
      </w:r>
      <w:r w:rsidR="00750945">
        <w:t xml:space="preserve"> do Regulaminu;</w:t>
      </w:r>
    </w:p>
    <w:p w14:paraId="37A81F34" w14:textId="524C29AF" w:rsidR="00750945" w:rsidRDefault="007B6BE2" w:rsidP="00750945">
      <w:pPr>
        <w:pStyle w:val="Akapitzlist"/>
        <w:numPr>
          <w:ilvl w:val="0"/>
          <w:numId w:val="5"/>
        </w:numPr>
        <w:jc w:val="both"/>
      </w:pPr>
      <w:ins w:id="42" w:author="Autor">
        <w:r>
          <w:rPr>
            <w:rStyle w:val="normaltextrun"/>
            <w:rFonts w:ascii="Calibri" w:hAnsi="Calibri" w:cs="Calibri"/>
            <w:b/>
            <w:bCs/>
            <w:color w:val="000000"/>
            <w:shd w:val="clear" w:color="auto" w:fill="FFFFFF"/>
          </w:rPr>
          <w:t>Efektywność ekonomiczna Demonstratora Technologii</w:t>
        </w:r>
        <w:r>
          <w:rPr>
            <w:rStyle w:val="eop"/>
            <w:rFonts w:ascii="Calibri" w:hAnsi="Calibri" w:cs="Calibri"/>
            <w:color w:val="000000"/>
            <w:sz w:val="20"/>
            <w:szCs w:val="20"/>
            <w:shd w:val="clear" w:color="auto" w:fill="FFFFFF"/>
          </w:rPr>
          <w:t> </w:t>
        </w:r>
      </w:ins>
      <w:del w:id="43" w:author="Autor">
        <w:r w:rsidR="00B26617">
          <w:delText>EE</w:delText>
        </w:r>
      </w:del>
      <w:r w:rsidR="00B26617">
        <w:t xml:space="preserve"> - </w:t>
      </w:r>
      <w:r w:rsidR="00750945">
        <w:t xml:space="preserve">efekt ekonomiczny </w:t>
      </w:r>
      <w:r w:rsidR="7A200439">
        <w:t>wytworzenia i sprzedaży</w:t>
      </w:r>
      <w:r w:rsidR="00750945">
        <w:t xml:space="preserve"> przez Demonstrator Technologii </w:t>
      </w:r>
      <w:r w:rsidR="14D72F4F">
        <w:t xml:space="preserve">ciepła i </w:t>
      </w:r>
      <w:r w:rsidR="00750945">
        <w:t xml:space="preserve">energii </w:t>
      </w:r>
      <w:r w:rsidR="3B722CBA">
        <w:t xml:space="preserve">elektrycznej </w:t>
      </w:r>
      <w:r w:rsidR="00750945">
        <w:t>Odbiorco</w:t>
      </w:r>
      <w:ins w:id="44" w:author="Autor">
        <w:r w:rsidR="002E0A4A">
          <w:t>m</w:t>
        </w:r>
      </w:ins>
      <w:del w:id="45" w:author="Autor">
        <w:r w:rsidR="00750945" w:rsidDel="002E0A4A">
          <w:delText xml:space="preserve">m w okresie </w:delText>
        </w:r>
        <w:r w:rsidR="00750945" w:rsidRPr="00400238" w:rsidDel="002E0A4A">
          <w:delText xml:space="preserve">od 1 </w:delText>
        </w:r>
        <w:r w:rsidR="2B983C80" w:rsidRPr="00400238" w:rsidDel="002E0A4A">
          <w:delText>stycznia 2024</w:delText>
        </w:r>
        <w:r w:rsidR="00750945" w:rsidRPr="00400238" w:rsidDel="002E0A4A">
          <w:delText xml:space="preserve"> do</w:delText>
        </w:r>
        <w:r w:rsidR="00750945" w:rsidDel="002E0A4A">
          <w:delText xml:space="preserve"> 31 </w:delText>
        </w:r>
        <w:r w:rsidR="605BFF64" w:rsidDel="002E0A4A">
          <w:delText>grudnia</w:delText>
        </w:r>
        <w:r w:rsidR="00750945" w:rsidDel="002E0A4A">
          <w:delText xml:space="preserve"> 2026</w:delText>
        </w:r>
      </w:del>
      <w:r w:rsidR="00750945">
        <w:t xml:space="preserve">, </w:t>
      </w:r>
      <w:ins w:id="46" w:author="Autor">
        <w:r>
          <w:t xml:space="preserve">liczony </w:t>
        </w:r>
      </w:ins>
      <w:r w:rsidR="00750945">
        <w:t xml:space="preserve">zgodnie z metodologią określoną w Załączniku nr </w:t>
      </w:r>
      <w:r w:rsidR="3DAD88E5">
        <w:t xml:space="preserve">1 </w:t>
      </w:r>
      <w:r w:rsidR="00750945">
        <w:t>do Regulaminu.</w:t>
      </w:r>
    </w:p>
    <w:p w14:paraId="47C1D8BE" w14:textId="74766FCE" w:rsidR="0014061B" w:rsidRDefault="00C024FE" w:rsidP="00C024FE">
      <w:pPr>
        <w:jc w:val="both"/>
        <w:rPr>
          <w:ins w:id="47" w:author="Autor"/>
        </w:rPr>
      </w:pPr>
      <w:r>
        <w:lastRenderedPageBreak/>
        <w:t>Skoroszyt</w:t>
      </w:r>
      <w:r w:rsidR="00750945">
        <w:t xml:space="preserve"> automatycznie wylicz</w:t>
      </w:r>
      <w:ins w:id="48" w:author="Autor">
        <w:r w:rsidR="0014061B">
          <w:t>a</w:t>
        </w:r>
      </w:ins>
      <w:del w:id="49" w:author="Autor">
        <w:r w:rsidR="5D8C8EBF" w:rsidDel="0014061B">
          <w:delText>y</w:delText>
        </w:r>
      </w:del>
      <w:r w:rsidR="00750945">
        <w:t xml:space="preserve"> </w:t>
      </w:r>
      <w:r w:rsidR="35671D28">
        <w:t>powyższ</w:t>
      </w:r>
      <w:r w:rsidR="00750945">
        <w:t xml:space="preserve">e wartości po wprowadzeniu </w:t>
      </w:r>
      <w:r w:rsidR="1AD491C2">
        <w:t xml:space="preserve">lub aktualizacji </w:t>
      </w:r>
      <w:ins w:id="50" w:author="Autor">
        <w:r w:rsidR="0014061B">
          <w:t xml:space="preserve">przez Wykonawcę </w:t>
        </w:r>
      </w:ins>
      <w:r w:rsidR="00750945">
        <w:t>danych</w:t>
      </w:r>
      <w:r w:rsidR="00D675CD">
        <w:t xml:space="preserve"> </w:t>
      </w:r>
      <w:r w:rsidR="3CDF0158">
        <w:t>zależnych od koncepcji Demonstratora Technologii:</w:t>
      </w:r>
      <w:r w:rsidR="00D675CD">
        <w:t xml:space="preserve"> </w:t>
      </w:r>
      <w:r w:rsidR="09F0AB91">
        <w:t xml:space="preserve">wartości </w:t>
      </w:r>
      <w:r w:rsidR="00D675CD">
        <w:t xml:space="preserve">strumieni energii, </w:t>
      </w:r>
      <w:ins w:id="51" w:author="Autor">
        <w:r w:rsidR="00D675CD">
          <w:t>koszt</w:t>
        </w:r>
        <w:r w:rsidR="00FD0BF1">
          <w:t>ów</w:t>
        </w:r>
        <w:r w:rsidR="006116A2">
          <w:t xml:space="preserve"> i inn</w:t>
        </w:r>
        <w:r w:rsidR="00FD0BF1">
          <w:t>ych</w:t>
        </w:r>
        <w:r w:rsidR="006116A2">
          <w:t xml:space="preserve"> dan</w:t>
        </w:r>
        <w:r w:rsidR="00FD0BF1">
          <w:t>ych</w:t>
        </w:r>
        <w:r w:rsidR="006116A2">
          <w:t xml:space="preserve"> w</w:t>
        </w:r>
        <w:r w:rsidR="00FD0BF1">
          <w:t>ejściowych</w:t>
        </w:r>
      </w:ins>
      <w:del w:id="52" w:author="Autor">
        <w:r w:rsidR="00D675CD">
          <w:delText>koszt</w:delText>
        </w:r>
        <w:r w:rsidR="066651DA">
          <w:delText>y</w:delText>
        </w:r>
        <w:r w:rsidR="006116A2">
          <w:delText xml:space="preserve"> i inn</w:delText>
        </w:r>
        <w:r w:rsidR="17DC8145">
          <w:delText>e</w:delText>
        </w:r>
        <w:r w:rsidR="006116A2">
          <w:delText xml:space="preserve"> dan</w:delText>
        </w:r>
        <w:r w:rsidR="51BCD8E1">
          <w:delText>e</w:delText>
        </w:r>
        <w:r w:rsidR="006116A2">
          <w:delText xml:space="preserve"> w</w:delText>
        </w:r>
        <w:r w:rsidR="3EB3781B">
          <w:delText>ejściowe</w:delText>
        </w:r>
      </w:del>
      <w:r w:rsidR="006116A2">
        <w:t>.</w:t>
      </w:r>
    </w:p>
    <w:p w14:paraId="10BA4C6E" w14:textId="00EF08D4" w:rsidR="00C44B75" w:rsidRPr="00C15E0E" w:rsidRDefault="007C7756" w:rsidP="00C15E0E">
      <w:pPr>
        <w:jc w:val="both"/>
        <w:rPr>
          <w:ins w:id="53" w:author="Autor"/>
        </w:rPr>
      </w:pPr>
      <w:ins w:id="54" w:author="Autor">
        <w:r>
          <w:t xml:space="preserve">Dane </w:t>
        </w:r>
        <w:del w:id="55" w:author="Autor">
          <w:r w:rsidDel="00D76A6E">
            <w:delText xml:space="preserve">o </w:delText>
          </w:r>
        </w:del>
        <w:r>
          <w:t>strumieni</w:t>
        </w:r>
        <w:del w:id="56" w:author="Autor">
          <w:r w:rsidDel="00D76A6E">
            <w:delText>ach</w:delText>
          </w:r>
        </w:del>
        <w:r>
          <w:t xml:space="preserve"> energii i ich przepływ</w:t>
        </w:r>
        <w:del w:id="57" w:author="Autor">
          <w:r w:rsidDel="00D76A6E">
            <w:delText>ach</w:delText>
          </w:r>
        </w:del>
        <w:r>
          <w:t>y pomiędzy poszczególnymi elementami Demonstratora powinny być wyliczone w dedykowanym oprogramowaniu. Skoroszyt nie wykonuje obliczeń strumieni energii ani obliczeń termodynamicznych. Jego zadaniem jest wyliczenie wartości dwóch Wymagań Konkursowych jednolitą metodą dla wszystkich uczestników Przedsięwzięcia.</w:t>
        </w:r>
      </w:ins>
    </w:p>
    <w:p w14:paraId="7EAC3675" w14:textId="3814CAF1" w:rsidR="0014061B" w:rsidRDefault="00C44B75" w:rsidP="00C15E0E">
      <w:pPr>
        <w:pStyle w:val="Nagwek1"/>
        <w:rPr>
          <w:ins w:id="58" w:author="Autor"/>
        </w:rPr>
      </w:pPr>
      <w:ins w:id="59" w:author="Autor">
        <w:r>
          <w:t>Budowa Skoroszytu</w:t>
        </w:r>
      </w:ins>
    </w:p>
    <w:p w14:paraId="0301BB2D" w14:textId="23692D70" w:rsidR="00750945" w:rsidDel="0014061B" w:rsidRDefault="00750945" w:rsidP="00C024FE">
      <w:pPr>
        <w:jc w:val="both"/>
        <w:rPr>
          <w:del w:id="60" w:author="Autor"/>
        </w:rPr>
      </w:pPr>
    </w:p>
    <w:p w14:paraId="72A4DC78" w14:textId="68C55AAD" w:rsidR="00C024FE" w:rsidRDefault="00C024FE">
      <w:r>
        <w:t>Skoroszyt</w:t>
      </w:r>
      <w:r w:rsidR="00C254A2">
        <w:t xml:space="preserve"> </w:t>
      </w:r>
      <w:ins w:id="61" w:author="Autor">
        <w:r w:rsidR="00D911ED">
          <w:t>zbudowany jest</w:t>
        </w:r>
      </w:ins>
      <w:del w:id="62" w:author="Autor">
        <w:r w:rsidR="00C254A2">
          <w:delText>składa się</w:delText>
        </w:r>
      </w:del>
      <w:r w:rsidR="00C254A2">
        <w:t xml:space="preserve"> z </w:t>
      </w:r>
      <w:ins w:id="63" w:author="Autor">
        <w:r w:rsidR="00C13E67">
          <w:t>23 arkuszy</w:t>
        </w:r>
        <w:r w:rsidR="007B6BE2">
          <w:t xml:space="preserve">, które </w:t>
        </w:r>
        <w:del w:id="64" w:author="Autor">
          <w:r w:rsidR="007B6BE2" w:rsidDel="0014061B">
            <w:delText>można po</w:delText>
          </w:r>
        </w:del>
        <w:r w:rsidR="007B6BE2">
          <w:t>łącz</w:t>
        </w:r>
        <w:del w:id="65" w:author="Autor">
          <w:r w:rsidR="007B6BE2" w:rsidDel="0014061B">
            <w:delText>yć</w:delText>
          </w:r>
        </w:del>
        <w:r w:rsidR="0014061B">
          <w:t>ą się</w:t>
        </w:r>
        <w:r w:rsidR="007B6BE2">
          <w:t xml:space="preserve"> w </w:t>
        </w:r>
        <w:del w:id="66" w:author="Autor">
          <w:r w:rsidR="00157FF2" w:rsidDel="002903E3">
            <w:delText>5</w:delText>
          </w:r>
        </w:del>
        <w:r w:rsidR="002903E3">
          <w:t>6</w:t>
        </w:r>
      </w:ins>
      <w:del w:id="67" w:author="Autor">
        <w:r w:rsidR="00B26617">
          <w:delText>sześciu</w:delText>
        </w:r>
      </w:del>
      <w:r w:rsidR="00C254A2">
        <w:t xml:space="preserve"> </w:t>
      </w:r>
      <w:r w:rsidR="4826C818">
        <w:t xml:space="preserve">logicznych </w:t>
      </w:r>
      <w:ins w:id="68" w:author="Autor">
        <w:r w:rsidR="007B6BE2">
          <w:t>grup</w:t>
        </w:r>
      </w:ins>
      <w:del w:id="69" w:author="Autor">
        <w:r w:rsidR="00C254A2">
          <w:delText>modułów</w:delText>
        </w:r>
      </w:del>
      <w:r w:rsidR="00C254A2">
        <w:t>:</w:t>
      </w:r>
    </w:p>
    <w:tbl>
      <w:tblPr>
        <w:tblStyle w:val="Tabela-Siatka"/>
        <w:tblW w:w="9529" w:type="dxa"/>
        <w:tblLayout w:type="fixed"/>
        <w:tblLook w:val="06A0" w:firstRow="1" w:lastRow="0" w:firstColumn="1" w:lastColumn="0" w:noHBand="1" w:noVBand="1"/>
      </w:tblPr>
      <w:tblGrid>
        <w:gridCol w:w="655"/>
        <w:gridCol w:w="2837"/>
        <w:gridCol w:w="6037"/>
      </w:tblGrid>
      <w:tr w:rsidR="3847C889" w14:paraId="0C88F5BB" w14:textId="77777777" w:rsidTr="00C15E0E">
        <w:tc>
          <w:tcPr>
            <w:tcW w:w="655" w:type="dxa"/>
          </w:tcPr>
          <w:p w14:paraId="39AAD391" w14:textId="77777777" w:rsidR="1F5DA296" w:rsidRDefault="1F5DA296" w:rsidP="00C15E0E">
            <w:pPr>
              <w:jc w:val="center"/>
              <w:rPr>
                <w:b/>
                <w:bCs/>
              </w:rPr>
            </w:pPr>
            <w:r w:rsidRPr="3847C889">
              <w:rPr>
                <w:b/>
                <w:bCs/>
              </w:rPr>
              <w:t>L.p.</w:t>
            </w:r>
          </w:p>
        </w:tc>
        <w:tc>
          <w:tcPr>
            <w:tcW w:w="2837" w:type="dxa"/>
          </w:tcPr>
          <w:p w14:paraId="698331C6" w14:textId="6DBEC6F1" w:rsidR="1F5DA296" w:rsidRDefault="1F5DA296">
            <w:pPr>
              <w:rPr>
                <w:b/>
                <w:bCs/>
              </w:rPr>
            </w:pPr>
            <w:r w:rsidRPr="3847C889">
              <w:rPr>
                <w:b/>
                <w:bCs/>
              </w:rPr>
              <w:t>Nazwa</w:t>
            </w:r>
            <w:ins w:id="70" w:author="Autor">
              <w:r w:rsidR="00676055">
                <w:rPr>
                  <w:b/>
                  <w:bCs/>
                </w:rPr>
                <w:t xml:space="preserve"> </w:t>
              </w:r>
              <w:del w:id="71" w:author="Autor">
                <w:r w:rsidR="00676055" w:rsidDel="002F56AD">
                  <w:rPr>
                    <w:b/>
                    <w:bCs/>
                  </w:rPr>
                  <w:delText>modułu</w:delText>
                </w:r>
              </w:del>
              <w:r w:rsidR="002F56AD">
                <w:rPr>
                  <w:b/>
                  <w:bCs/>
                </w:rPr>
                <w:t>arkusza/przedrostek</w:t>
              </w:r>
            </w:ins>
          </w:p>
        </w:tc>
        <w:tc>
          <w:tcPr>
            <w:tcW w:w="6037" w:type="dxa"/>
          </w:tcPr>
          <w:p w14:paraId="6919596F" w14:textId="77777777" w:rsidR="1F5DA296" w:rsidRDefault="1F5DA296" w:rsidP="3847C889">
            <w:pPr>
              <w:rPr>
                <w:b/>
                <w:bCs/>
              </w:rPr>
            </w:pPr>
            <w:r w:rsidRPr="3847C889">
              <w:rPr>
                <w:b/>
                <w:bCs/>
              </w:rPr>
              <w:t>Opis</w:t>
            </w:r>
          </w:p>
        </w:tc>
      </w:tr>
      <w:tr w:rsidR="00C13E67" w14:paraId="29114766" w14:textId="77777777" w:rsidTr="00C15E0E">
        <w:trPr>
          <w:ins w:id="72" w:author="Autor"/>
        </w:trPr>
        <w:tc>
          <w:tcPr>
            <w:tcW w:w="655" w:type="dxa"/>
          </w:tcPr>
          <w:p w14:paraId="5ABE713B" w14:textId="15613D11" w:rsidR="00FD0BF1" w:rsidRPr="00C13E67" w:rsidRDefault="002F56AD" w:rsidP="00C15E0E">
            <w:pPr>
              <w:pStyle w:val="Akapitzlist"/>
              <w:ind w:left="0"/>
              <w:jc w:val="right"/>
              <w:rPr>
                <w:ins w:id="73" w:author="Autor"/>
              </w:rPr>
            </w:pPr>
            <w:ins w:id="74" w:author="Autor">
              <w:r>
                <w:t>1.</w:t>
              </w:r>
            </w:ins>
          </w:p>
        </w:tc>
        <w:tc>
          <w:tcPr>
            <w:tcW w:w="2837" w:type="dxa"/>
          </w:tcPr>
          <w:p w14:paraId="570ABE92" w14:textId="77777777" w:rsidR="00FD0BF1" w:rsidRPr="00C13E67" w:rsidRDefault="00274BDA" w:rsidP="00FD0BF1">
            <w:pPr>
              <w:rPr>
                <w:ins w:id="75" w:author="Autor"/>
              </w:rPr>
            </w:pPr>
            <w:ins w:id="76" w:author="Autor">
              <w:r>
                <w:t>Spis Arkuszy</w:t>
              </w:r>
            </w:ins>
          </w:p>
        </w:tc>
        <w:tc>
          <w:tcPr>
            <w:tcW w:w="6037" w:type="dxa"/>
          </w:tcPr>
          <w:p w14:paraId="523DD495" w14:textId="2A4B9A8E" w:rsidR="00FD0BF1" w:rsidRPr="00C13E67" w:rsidRDefault="00274BDA" w:rsidP="00FD0BF1">
            <w:pPr>
              <w:rPr>
                <w:ins w:id="77" w:author="Autor"/>
              </w:rPr>
            </w:pPr>
            <w:ins w:id="78" w:author="Autor">
              <w:r>
                <w:t xml:space="preserve">Nawigacja pomiędzy arkuszami i </w:t>
              </w:r>
              <w:r w:rsidR="007B6BE2">
                <w:t xml:space="preserve">ich </w:t>
              </w:r>
              <w:r>
                <w:t>opisy</w:t>
              </w:r>
              <w:r w:rsidR="00F13284">
                <w:t>.</w:t>
              </w:r>
            </w:ins>
          </w:p>
        </w:tc>
      </w:tr>
      <w:tr w:rsidR="002F56AD" w14:paraId="75297DB2" w14:textId="77777777" w:rsidTr="00C15E0E">
        <w:trPr>
          <w:ins w:id="79" w:author="Autor"/>
        </w:trPr>
        <w:tc>
          <w:tcPr>
            <w:tcW w:w="655" w:type="dxa"/>
            <w:tcBorders>
              <w:bottom w:val="single" w:sz="4" w:space="0" w:color="000000" w:themeColor="text1"/>
            </w:tcBorders>
          </w:tcPr>
          <w:p w14:paraId="16ECE3C8" w14:textId="5EB1EBBC" w:rsidR="002F56AD" w:rsidRPr="00C13E67" w:rsidRDefault="002F56AD" w:rsidP="00C15E0E">
            <w:pPr>
              <w:pStyle w:val="Akapitzlist"/>
              <w:ind w:left="0"/>
              <w:jc w:val="right"/>
              <w:rPr>
                <w:ins w:id="80" w:author="Autor"/>
              </w:rPr>
            </w:pPr>
            <w:ins w:id="81" w:author="Autor">
              <w:del w:id="82" w:author="Autor">
                <w:r w:rsidDel="002F56AD">
                  <w:delText>1</w:delText>
                </w:r>
              </w:del>
              <w:r>
                <w:t>2.</w:t>
              </w:r>
            </w:ins>
          </w:p>
        </w:tc>
        <w:tc>
          <w:tcPr>
            <w:tcW w:w="2837" w:type="dxa"/>
            <w:tcBorders>
              <w:bottom w:val="single" w:sz="4" w:space="0" w:color="000000" w:themeColor="text1"/>
            </w:tcBorders>
          </w:tcPr>
          <w:p w14:paraId="18EB2D53" w14:textId="77777777" w:rsidR="002F56AD" w:rsidRDefault="002F56AD" w:rsidP="002F56AD">
            <w:pPr>
              <w:rPr>
                <w:ins w:id="83" w:author="Autor"/>
              </w:rPr>
            </w:pPr>
            <w:ins w:id="84" w:author="Autor">
              <w:r>
                <w:t>Wynik</w:t>
              </w:r>
            </w:ins>
          </w:p>
        </w:tc>
        <w:tc>
          <w:tcPr>
            <w:tcW w:w="6037" w:type="dxa"/>
            <w:tcBorders>
              <w:bottom w:val="single" w:sz="4" w:space="0" w:color="000000" w:themeColor="text1"/>
            </w:tcBorders>
          </w:tcPr>
          <w:p w14:paraId="11368F70" w14:textId="137CD458" w:rsidR="002F56AD" w:rsidRDefault="002F56AD">
            <w:pPr>
              <w:rPr>
                <w:ins w:id="85" w:author="Autor"/>
              </w:rPr>
            </w:pPr>
            <w:ins w:id="86" w:author="Autor">
              <w:r>
                <w:t xml:space="preserve">Arkusz zawiera wyliczone wartości </w:t>
              </w:r>
              <w:r w:rsidR="0029174F">
                <w:t>W</w:t>
              </w:r>
              <w:del w:id="87" w:author="Autor">
                <w:r w:rsidDel="0029174F">
                  <w:delText>w</w:delText>
                </w:r>
              </w:del>
              <w:r>
                <w:t xml:space="preserve">ymagań </w:t>
              </w:r>
              <w:del w:id="88" w:author="Autor">
                <w:r w:rsidDel="0029174F">
                  <w:delText>k</w:delText>
                </w:r>
              </w:del>
              <w:r w:rsidR="0029174F">
                <w:t>K</w:t>
              </w:r>
              <w:r>
                <w:t>onkursowych</w:t>
              </w:r>
              <w:r w:rsidR="00F13284">
                <w:t>.</w:t>
              </w:r>
            </w:ins>
          </w:p>
        </w:tc>
      </w:tr>
      <w:tr w:rsidR="002F56AD" w14:paraId="63052B92" w14:textId="77777777" w:rsidTr="00C15E0E">
        <w:trPr>
          <w:ins w:id="89" w:author="Autor"/>
        </w:trPr>
        <w:tc>
          <w:tcPr>
            <w:tcW w:w="655" w:type="dxa"/>
            <w:tcBorders>
              <w:bottom w:val="nil"/>
            </w:tcBorders>
          </w:tcPr>
          <w:p w14:paraId="53C816D7" w14:textId="596BB0BF" w:rsidR="002F56AD" w:rsidRDefault="002F56AD" w:rsidP="00C15E0E">
            <w:pPr>
              <w:pStyle w:val="Akapitzlist"/>
              <w:ind w:left="0"/>
              <w:jc w:val="right"/>
              <w:rPr>
                <w:ins w:id="90" w:author="Autor"/>
              </w:rPr>
            </w:pPr>
            <w:ins w:id="91" w:author="Autor">
              <w:r>
                <w:t>3.</w:t>
              </w:r>
            </w:ins>
          </w:p>
        </w:tc>
        <w:tc>
          <w:tcPr>
            <w:tcW w:w="2837" w:type="dxa"/>
            <w:tcBorders>
              <w:bottom w:val="nil"/>
            </w:tcBorders>
          </w:tcPr>
          <w:p w14:paraId="3E2115A4" w14:textId="77777777" w:rsidR="002F56AD" w:rsidRDefault="002F56AD" w:rsidP="002F56AD">
            <w:pPr>
              <w:rPr>
                <w:ins w:id="92" w:author="Autor"/>
              </w:rPr>
            </w:pPr>
            <w:ins w:id="93" w:author="Autor">
              <w:r>
                <w:t>Ustawienia</w:t>
              </w:r>
            </w:ins>
          </w:p>
        </w:tc>
        <w:tc>
          <w:tcPr>
            <w:tcW w:w="6037" w:type="dxa"/>
            <w:tcBorders>
              <w:bottom w:val="nil"/>
            </w:tcBorders>
          </w:tcPr>
          <w:p w14:paraId="1647FEC3" w14:textId="77777777" w:rsidR="002F56AD" w:rsidRDefault="002F56AD" w:rsidP="002F56AD">
            <w:pPr>
              <w:rPr>
                <w:ins w:id="94" w:author="Autor"/>
              </w:rPr>
            </w:pPr>
            <w:ins w:id="95" w:author="Autor">
              <w:r>
                <w:t>Podstawowe informacje o rozwiązaniu – nazwy źródeł energii i wyposażenia, nazwy wykorzystanych substratów i dodatków</w:t>
              </w:r>
            </w:ins>
          </w:p>
        </w:tc>
      </w:tr>
      <w:tr w:rsidR="002F56AD" w14:paraId="350C63EE" w14:textId="77777777" w:rsidTr="00C15E0E">
        <w:tc>
          <w:tcPr>
            <w:tcW w:w="655" w:type="dxa"/>
            <w:tcBorders>
              <w:top w:val="nil"/>
              <w:bottom w:val="nil"/>
            </w:tcBorders>
          </w:tcPr>
          <w:p w14:paraId="7D47CAD1" w14:textId="13B98FE8" w:rsidR="002F56AD" w:rsidRDefault="002F56AD" w:rsidP="00C15E0E">
            <w:pPr>
              <w:contextualSpacing/>
              <w:jc w:val="right"/>
            </w:pPr>
            <w:ins w:id="96" w:author="Autor">
              <w:del w:id="97" w:author="Autor">
                <w:r w:rsidDel="002F56AD">
                  <w:delText>1.</w:delText>
                </w:r>
              </w:del>
            </w:ins>
            <w:del w:id="98" w:author="Autor">
              <w:r w:rsidRPr="3847C889" w:rsidDel="002F56AD">
                <w:delText>3.</w:delText>
              </w:r>
            </w:del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463CA37E" w14:textId="75A026FD" w:rsidR="002F56AD" w:rsidRDefault="002F56AD" w:rsidP="002F56AD">
            <w:r w:rsidRPr="3847C889">
              <w:t>CAPEX</w:t>
            </w:r>
            <w:ins w:id="99" w:author="Autor">
              <w:r w:rsidR="00550CDF">
                <w:t xml:space="preserve"> …</w:t>
              </w:r>
            </w:ins>
          </w:p>
        </w:tc>
        <w:tc>
          <w:tcPr>
            <w:tcW w:w="6037" w:type="dxa"/>
            <w:tcBorders>
              <w:top w:val="nil"/>
              <w:bottom w:val="nil"/>
            </w:tcBorders>
          </w:tcPr>
          <w:p w14:paraId="1F590473" w14:textId="70854CEE" w:rsidR="002F56AD" w:rsidRDefault="002F56AD" w:rsidP="002F56AD">
            <w:r w:rsidRPr="3847C889">
              <w:t xml:space="preserve">CAPEX – </w:t>
            </w:r>
            <w:ins w:id="100" w:author="Autor">
              <w:r>
                <w:t xml:space="preserve">grupa arkuszy opisujących </w:t>
              </w:r>
            </w:ins>
            <w:r w:rsidRPr="3847C889">
              <w:t>nakłady inwestycyjne</w:t>
            </w:r>
            <w:ins w:id="101" w:author="Autor">
              <w:r>
                <w:t>,</w:t>
              </w:r>
            </w:ins>
            <w:del w:id="102" w:author="Autor">
              <w:r w:rsidRPr="3847C889">
                <w:delText xml:space="preserve"> i</w:delText>
              </w:r>
            </w:del>
            <w:r w:rsidRPr="3847C889">
              <w:t xml:space="preserve"> odtworzeniowe oraz wartość </w:t>
            </w:r>
            <w:ins w:id="103" w:author="Autor">
              <w:r>
                <w:t>rezydualną</w:t>
              </w:r>
            </w:ins>
            <w:del w:id="104" w:author="Autor">
              <w:r w:rsidRPr="3847C889">
                <w:delText>rezydualna</w:delText>
              </w:r>
            </w:del>
            <w:r w:rsidRPr="3847C889">
              <w:t xml:space="preserve"> na realizację projektu</w:t>
            </w:r>
          </w:p>
        </w:tc>
      </w:tr>
      <w:tr w:rsidR="002F56AD" w14:paraId="47A81016" w14:textId="77777777" w:rsidTr="00C15E0E">
        <w:trPr>
          <w:del w:id="105" w:author="Autor"/>
        </w:trPr>
        <w:tc>
          <w:tcPr>
            <w:tcW w:w="655" w:type="dxa"/>
            <w:tcBorders>
              <w:top w:val="nil"/>
              <w:bottom w:val="nil"/>
            </w:tcBorders>
          </w:tcPr>
          <w:p w14:paraId="3762651F" w14:textId="1403287A" w:rsidR="002F56AD" w:rsidRDefault="002F56AD">
            <w:pPr>
              <w:pStyle w:val="Akapitzlist"/>
              <w:numPr>
                <w:ilvl w:val="0"/>
                <w:numId w:val="7"/>
              </w:numPr>
              <w:ind w:left="0"/>
              <w:jc w:val="right"/>
              <w:rPr>
                <w:del w:id="106" w:author="Autor"/>
              </w:rPr>
              <w:pPrChange w:id="107" w:author="Autor">
                <w:pPr>
                  <w:pStyle w:val="Akapitzlist"/>
                  <w:numPr>
                    <w:numId w:val="7"/>
                  </w:numPr>
                  <w:ind w:hanging="360"/>
                  <w:jc w:val="right"/>
                </w:pPr>
              </w:pPrChange>
            </w:pPr>
            <w:del w:id="108" w:author="Autor">
              <w:r w:rsidRPr="3847C889">
                <w:delText>5.</w:delText>
              </w:r>
            </w:del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54CE30ED" w14:textId="5834963A" w:rsidR="002F56AD" w:rsidRDefault="002F56AD" w:rsidP="00C15E0E">
            <w:pPr>
              <w:contextualSpacing/>
              <w:jc w:val="right"/>
              <w:rPr>
                <w:del w:id="109" w:author="Autor"/>
              </w:rPr>
            </w:pPr>
            <w:del w:id="110" w:author="Autor">
              <w:r w:rsidRPr="3847C889">
                <w:delText>DG</w:delText>
              </w:r>
            </w:del>
          </w:p>
        </w:tc>
        <w:tc>
          <w:tcPr>
            <w:tcW w:w="6037" w:type="dxa"/>
            <w:tcBorders>
              <w:top w:val="nil"/>
              <w:bottom w:val="nil"/>
            </w:tcBorders>
          </w:tcPr>
          <w:p w14:paraId="0537C5B3" w14:textId="74741AF7" w:rsidR="002F56AD" w:rsidRDefault="002F56AD" w:rsidP="00C15E0E">
            <w:pPr>
              <w:contextualSpacing/>
              <w:jc w:val="right"/>
              <w:rPr>
                <w:del w:id="111" w:author="Autor"/>
              </w:rPr>
            </w:pPr>
            <w:del w:id="112" w:author="Autor">
              <w:r w:rsidRPr="3847C889">
                <w:delText>DG – dane godzinowe</w:delText>
              </w:r>
            </w:del>
          </w:p>
        </w:tc>
      </w:tr>
      <w:tr w:rsidR="002F56AD" w14:paraId="7A711C7B" w14:textId="77777777" w:rsidTr="00C15E0E">
        <w:tc>
          <w:tcPr>
            <w:tcW w:w="655" w:type="dxa"/>
            <w:tcBorders>
              <w:top w:val="nil"/>
              <w:bottom w:val="single" w:sz="4" w:space="0" w:color="000000" w:themeColor="text1"/>
            </w:tcBorders>
          </w:tcPr>
          <w:p w14:paraId="157DEE57" w14:textId="71BF2845" w:rsidR="002F56AD" w:rsidRDefault="002F56AD" w:rsidP="00C15E0E">
            <w:pPr>
              <w:pStyle w:val="Akapitzlist"/>
              <w:ind w:left="0"/>
              <w:jc w:val="right"/>
            </w:pPr>
            <w:del w:id="113" w:author="Autor">
              <w:r w:rsidRPr="3847C889">
                <w:delText>4.</w:delText>
              </w:r>
            </w:del>
          </w:p>
        </w:tc>
        <w:tc>
          <w:tcPr>
            <w:tcW w:w="2837" w:type="dxa"/>
            <w:tcBorders>
              <w:top w:val="nil"/>
              <w:bottom w:val="single" w:sz="4" w:space="0" w:color="000000" w:themeColor="text1"/>
            </w:tcBorders>
          </w:tcPr>
          <w:p w14:paraId="1B2D4AFC" w14:textId="6DE3D475" w:rsidR="002F56AD" w:rsidRDefault="002F56AD" w:rsidP="002F56AD">
            <w:r w:rsidRPr="3847C889">
              <w:t>OPEX</w:t>
            </w:r>
            <w:ins w:id="114" w:author="Autor">
              <w:r w:rsidR="00550CDF">
                <w:t xml:space="preserve"> …</w:t>
              </w:r>
            </w:ins>
          </w:p>
        </w:tc>
        <w:tc>
          <w:tcPr>
            <w:tcW w:w="6037" w:type="dxa"/>
            <w:tcBorders>
              <w:top w:val="nil"/>
              <w:bottom w:val="single" w:sz="4" w:space="0" w:color="000000" w:themeColor="text1"/>
            </w:tcBorders>
          </w:tcPr>
          <w:p w14:paraId="33A2750C" w14:textId="44E5429E" w:rsidR="002F56AD" w:rsidRDefault="002F56AD" w:rsidP="002F56AD">
            <w:r w:rsidRPr="3847C889">
              <w:t>OPEX –</w:t>
            </w:r>
            <w:ins w:id="115" w:author="Autor">
              <w:r w:rsidRPr="3847C889">
                <w:t xml:space="preserve"> </w:t>
              </w:r>
              <w:r>
                <w:t>grupa arkuszy opisujących</w:t>
              </w:r>
            </w:ins>
            <w:r w:rsidRPr="3847C889">
              <w:t xml:space="preserve"> koszty operacyjne, a więc koszty dostaw paliw i energii elektrycznej, eksploatacji i przeglądów, obsługi, napraw itp.</w:t>
            </w:r>
          </w:p>
        </w:tc>
      </w:tr>
      <w:tr w:rsidR="00CB4169" w14:paraId="1950CB8B" w14:textId="77777777" w:rsidTr="00CB4169">
        <w:tblPrEx>
          <w:tblLook w:val="04A0" w:firstRow="1" w:lastRow="0" w:firstColumn="1" w:lastColumn="0" w:noHBand="0" w:noVBand="1"/>
        </w:tblPrEx>
        <w:trPr>
          <w:ins w:id="116" w:author="Autor"/>
        </w:trPr>
        <w:tc>
          <w:tcPr>
            <w:tcW w:w="655" w:type="dxa"/>
          </w:tcPr>
          <w:p w14:paraId="764A9C5B" w14:textId="21483A36" w:rsidR="00CB4169" w:rsidRPr="3847C889" w:rsidRDefault="00CB4169" w:rsidP="00C15E0E">
            <w:pPr>
              <w:pStyle w:val="Akapitzlist"/>
              <w:ind w:left="0"/>
              <w:jc w:val="right"/>
              <w:rPr>
                <w:ins w:id="117" w:author="Autor"/>
              </w:rPr>
            </w:pPr>
            <w:ins w:id="118" w:author="Autor">
              <w:r>
                <w:t>4.</w:t>
              </w:r>
            </w:ins>
          </w:p>
        </w:tc>
        <w:tc>
          <w:tcPr>
            <w:tcW w:w="2837" w:type="dxa"/>
          </w:tcPr>
          <w:p w14:paraId="275D575B" w14:textId="77777777" w:rsidR="00CB4169" w:rsidRDefault="00CB4169" w:rsidP="007E0AC6">
            <w:pPr>
              <w:rPr>
                <w:ins w:id="119" w:author="Autor"/>
              </w:rPr>
            </w:pPr>
            <w:ins w:id="120" w:author="Autor">
              <w:r>
                <w:t>Dane Godzinowe</w:t>
              </w:r>
            </w:ins>
          </w:p>
        </w:tc>
        <w:tc>
          <w:tcPr>
            <w:tcW w:w="6037" w:type="dxa"/>
          </w:tcPr>
          <w:p w14:paraId="42ED011F" w14:textId="77777777" w:rsidR="00CB4169" w:rsidRDefault="00CB4169" w:rsidP="007E0AC6">
            <w:pPr>
              <w:rPr>
                <w:ins w:id="121" w:author="Autor"/>
              </w:rPr>
            </w:pPr>
            <w:ins w:id="122" w:author="Autor">
              <w:r>
                <w:t xml:space="preserve">Dane Godzinowe – wprowadzane przez Wykonawcę dane o zakupie i sprzedaży energii elektrycznej dla każdej godziny. W arkuszu umieszczone są również źródłowe informacje o składnikach cen, umożliwiające automatyczne wykonanie obliczeń. </w:t>
              </w:r>
              <w:r>
                <w:rPr>
                  <w:u w:val="single"/>
                </w:rPr>
                <w:t>Warto</w:t>
              </w:r>
              <w:r w:rsidRPr="001A61B9">
                <w:rPr>
                  <w:u w:val="single"/>
                </w:rPr>
                <w:t xml:space="preserve"> uwzględnić ceny RDN planując </w:t>
              </w:r>
              <w:r>
                <w:rPr>
                  <w:u w:val="single"/>
                </w:rPr>
                <w:t>moment</w:t>
              </w:r>
              <w:r w:rsidRPr="001A61B9">
                <w:rPr>
                  <w:u w:val="single"/>
                </w:rPr>
                <w:t xml:space="preserve"> zużyci</w:t>
              </w:r>
              <w:r>
                <w:rPr>
                  <w:u w:val="single"/>
                </w:rPr>
                <w:t>a</w:t>
              </w:r>
              <w:r w:rsidRPr="001A61B9">
                <w:rPr>
                  <w:u w:val="single"/>
                </w:rPr>
                <w:t xml:space="preserve"> i sprzedaż</w:t>
              </w:r>
              <w:r>
                <w:rPr>
                  <w:u w:val="single"/>
                </w:rPr>
                <w:t>y</w:t>
              </w:r>
              <w:r w:rsidRPr="001A61B9">
                <w:rPr>
                  <w:u w:val="single"/>
                </w:rPr>
                <w:t xml:space="preserve"> energii elektrycznej</w:t>
              </w:r>
              <w:r>
                <w:t>.</w:t>
              </w:r>
            </w:ins>
          </w:p>
        </w:tc>
      </w:tr>
      <w:tr w:rsidR="002F56AD" w14:paraId="569047D6" w14:textId="77777777" w:rsidTr="00C15E0E">
        <w:trPr>
          <w:ins w:id="123" w:author="Autor"/>
        </w:trPr>
        <w:tc>
          <w:tcPr>
            <w:tcW w:w="655" w:type="dxa"/>
            <w:tcBorders>
              <w:bottom w:val="nil"/>
            </w:tcBorders>
          </w:tcPr>
          <w:p w14:paraId="2A39807D" w14:textId="2F93CE97" w:rsidR="002F56AD" w:rsidRPr="3847C889" w:rsidRDefault="00CB4169" w:rsidP="00C15E0E">
            <w:pPr>
              <w:pStyle w:val="Akapitzlist"/>
              <w:ind w:left="0"/>
              <w:jc w:val="right"/>
              <w:rPr>
                <w:ins w:id="124" w:author="Autor"/>
              </w:rPr>
            </w:pPr>
            <w:ins w:id="125" w:author="Autor">
              <w:r>
                <w:t>5</w:t>
              </w:r>
              <w:r w:rsidR="002F56AD">
                <w:t>.</w:t>
              </w:r>
            </w:ins>
          </w:p>
        </w:tc>
        <w:tc>
          <w:tcPr>
            <w:tcW w:w="2837" w:type="dxa"/>
            <w:tcBorders>
              <w:bottom w:val="nil"/>
            </w:tcBorders>
          </w:tcPr>
          <w:p w14:paraId="7B03141F" w14:textId="5DAFC7A0" w:rsidR="002F56AD" w:rsidRDefault="002F56AD" w:rsidP="002F56AD">
            <w:pPr>
              <w:rPr>
                <w:ins w:id="126" w:author="Autor"/>
              </w:rPr>
            </w:pPr>
            <w:ins w:id="127" w:author="Autor">
              <w:r>
                <w:t>PLN</w:t>
              </w:r>
              <w:r w:rsidR="00550CDF">
                <w:t xml:space="preserve"> …</w:t>
              </w:r>
            </w:ins>
          </w:p>
        </w:tc>
        <w:tc>
          <w:tcPr>
            <w:tcW w:w="6037" w:type="dxa"/>
            <w:tcBorders>
              <w:bottom w:val="nil"/>
            </w:tcBorders>
          </w:tcPr>
          <w:p w14:paraId="4027EBDD" w14:textId="5B004980" w:rsidR="002F56AD" w:rsidRDefault="002F56AD" w:rsidP="002F56AD">
            <w:pPr>
              <w:rPr>
                <w:ins w:id="128" w:author="Autor"/>
              </w:rPr>
            </w:pPr>
            <w:ins w:id="129" w:author="Autor">
              <w:r>
                <w:t>PLN – grupa arkuszy, w których obliczane są wskaźniki</w:t>
              </w:r>
              <w:r w:rsidRPr="3847C889">
                <w:t xml:space="preserve"> </w:t>
              </w:r>
              <w:r>
                <w:t xml:space="preserve">służące </w:t>
              </w:r>
              <w:r w:rsidRPr="3847C889">
                <w:t>do wyliczenia efektu ekonomicznego</w:t>
              </w:r>
              <w:r w:rsidR="00F13284">
                <w:t>.</w:t>
              </w:r>
            </w:ins>
          </w:p>
        </w:tc>
      </w:tr>
      <w:tr w:rsidR="002F56AD" w14:paraId="4BFA66A1" w14:textId="77777777" w:rsidTr="00C15E0E">
        <w:tc>
          <w:tcPr>
            <w:tcW w:w="655" w:type="dxa"/>
            <w:tcBorders>
              <w:top w:val="nil"/>
              <w:bottom w:val="nil"/>
            </w:tcBorders>
          </w:tcPr>
          <w:p w14:paraId="60FF0CE3" w14:textId="63F73119" w:rsidR="002F56AD" w:rsidRDefault="002F56AD" w:rsidP="00C15E0E">
            <w:pPr>
              <w:pStyle w:val="Akapitzlist"/>
              <w:ind w:left="0"/>
              <w:jc w:val="right"/>
            </w:pPr>
            <w:ins w:id="130" w:author="Autor">
              <w:del w:id="131" w:author="Autor">
                <w:r w:rsidDel="002F56AD">
                  <w:delText>1.</w:delText>
                </w:r>
              </w:del>
            </w:ins>
            <w:del w:id="132" w:author="Autor">
              <w:r w:rsidRPr="3847C889">
                <w:delText>2.</w:delText>
              </w:r>
            </w:del>
          </w:p>
        </w:tc>
        <w:tc>
          <w:tcPr>
            <w:tcW w:w="2837" w:type="dxa"/>
            <w:tcBorders>
              <w:top w:val="nil"/>
              <w:bottom w:val="nil"/>
            </w:tcBorders>
          </w:tcPr>
          <w:p w14:paraId="339E3895" w14:textId="2AA229FF" w:rsidR="002F56AD" w:rsidRDefault="00CB4169">
            <w:ins w:id="133" w:author="Autor">
              <w:r>
                <w:t>Sch blok</w:t>
              </w:r>
            </w:ins>
            <w:del w:id="134" w:author="Autor">
              <w:r w:rsidR="002F56AD" w:rsidRPr="3847C889" w:rsidDel="00CB4169">
                <w:delText>LCOH</w:delText>
              </w:r>
            </w:del>
          </w:p>
        </w:tc>
        <w:tc>
          <w:tcPr>
            <w:tcW w:w="6037" w:type="dxa"/>
            <w:tcBorders>
              <w:top w:val="nil"/>
              <w:bottom w:val="nil"/>
            </w:tcBorders>
          </w:tcPr>
          <w:p w14:paraId="57ED76FB" w14:textId="14EABF25" w:rsidR="002F56AD" w:rsidRDefault="00CB4169">
            <w:ins w:id="135" w:author="Autor">
              <w:r>
                <w:t>Sch blok – schemat blokowy ilustrujący przepływy energii warunkujące sposób wykonywania obliczeń.</w:t>
              </w:r>
            </w:ins>
            <w:del w:id="136" w:author="Autor">
              <w:r w:rsidR="002F56AD" w:rsidRPr="3847C889" w:rsidDel="00CB4169">
                <w:delText>LCOH – schemat (wylicza</w:delText>
              </w:r>
              <w:r w:rsidR="002F56AD" w:rsidRPr="3847C889" w:rsidDel="0029174F">
                <w:delText xml:space="preserve"> się</w:delText>
              </w:r>
              <w:r w:rsidR="002F56AD" w:rsidRPr="3847C889" w:rsidDel="00CB4169">
                <w:delText xml:space="preserve"> automatycznie), zdyskontowane w czasie wartości nakładów, wartości rezydualne, koszty i ilość wytworzonej energii</w:delText>
              </w:r>
            </w:del>
          </w:p>
        </w:tc>
      </w:tr>
      <w:tr w:rsidR="002F56AD" w14:paraId="663704FC" w14:textId="77777777" w:rsidTr="00C15E0E">
        <w:tc>
          <w:tcPr>
            <w:tcW w:w="655" w:type="dxa"/>
            <w:tcBorders>
              <w:top w:val="nil"/>
            </w:tcBorders>
          </w:tcPr>
          <w:p w14:paraId="6E86CA51" w14:textId="5C538035" w:rsidR="002F56AD" w:rsidRPr="3847C889" w:rsidRDefault="002F56AD" w:rsidP="00C15E0E">
            <w:pPr>
              <w:pStyle w:val="Akapitzlist"/>
              <w:ind w:left="0"/>
              <w:jc w:val="right"/>
            </w:pPr>
            <w:del w:id="137" w:author="Autor">
              <w:r w:rsidRPr="3847C889">
                <w:delText>1.</w:delText>
              </w:r>
            </w:del>
          </w:p>
        </w:tc>
        <w:tc>
          <w:tcPr>
            <w:tcW w:w="2837" w:type="dxa"/>
            <w:tcBorders>
              <w:top w:val="nil"/>
            </w:tcBorders>
          </w:tcPr>
          <w:p w14:paraId="440C8734" w14:textId="61C6719C" w:rsidR="002F56AD" w:rsidRPr="3847C889" w:rsidRDefault="00CB4169" w:rsidP="002F56AD">
            <w:ins w:id="138" w:author="Autor">
              <w:r w:rsidRPr="3847C889">
                <w:t>LCOH</w:t>
              </w:r>
            </w:ins>
            <w:del w:id="139" w:author="Autor">
              <w:r w:rsidR="002F56AD" w:rsidRPr="3847C889">
                <w:delText>WE</w:delText>
              </w:r>
            </w:del>
          </w:p>
        </w:tc>
        <w:tc>
          <w:tcPr>
            <w:tcW w:w="6037" w:type="dxa"/>
            <w:tcBorders>
              <w:top w:val="nil"/>
            </w:tcBorders>
          </w:tcPr>
          <w:p w14:paraId="2FABA072" w14:textId="45D6B1B4" w:rsidR="002F56AD" w:rsidRPr="3847C889" w:rsidRDefault="00CB4169" w:rsidP="002F56AD">
            <w:ins w:id="140" w:author="Autor">
              <w:r w:rsidRPr="3847C889">
                <w:t>LCOH – schemat (wylicza</w:t>
              </w:r>
              <w:r>
                <w:t>ny jest</w:t>
              </w:r>
              <w:r w:rsidRPr="3847C889">
                <w:t xml:space="preserve"> automatycznie), zdyskontowane w czasie wartości nakładów, wartości rezydualne, koszty i ilość wytworzonej energii</w:t>
              </w:r>
              <w:r>
                <w:t>.</w:t>
              </w:r>
            </w:ins>
            <w:del w:id="141" w:author="Autor">
              <w:r w:rsidR="002F56AD" w:rsidRPr="3847C889">
                <w:delText>Wartości ekonomiczne do wyliczenia efektu ekonomicznego</w:delText>
              </w:r>
            </w:del>
          </w:p>
        </w:tc>
      </w:tr>
      <w:tr w:rsidR="002F56AD" w14:paraId="541E2D37" w14:textId="77777777" w:rsidTr="00C15E0E">
        <w:tc>
          <w:tcPr>
            <w:tcW w:w="655" w:type="dxa"/>
          </w:tcPr>
          <w:p w14:paraId="270982F9" w14:textId="7A6A1819" w:rsidR="002F56AD" w:rsidRPr="3847C889" w:rsidRDefault="002F56AD" w:rsidP="00C15E0E">
            <w:pPr>
              <w:contextualSpacing/>
              <w:jc w:val="right"/>
            </w:pPr>
            <w:ins w:id="142" w:author="Autor">
              <w:del w:id="143" w:author="Autor">
                <w:r w:rsidDel="002F56AD">
                  <w:delText>1.</w:delText>
                </w:r>
              </w:del>
              <w:r>
                <w:t>6.</w:t>
              </w:r>
              <w:del w:id="144" w:author="Autor">
                <w:r w:rsidDel="002F56AD">
                  <w:delText>1.</w:delText>
                </w:r>
              </w:del>
            </w:ins>
            <w:del w:id="145" w:author="Autor">
              <w:r w:rsidRPr="3847C889">
                <w:delText>6</w:delText>
              </w:r>
              <w:r w:rsidRPr="3847C889" w:rsidDel="00D9344E">
                <w:delText>.</w:delText>
              </w:r>
            </w:del>
          </w:p>
        </w:tc>
        <w:tc>
          <w:tcPr>
            <w:tcW w:w="2837" w:type="dxa"/>
          </w:tcPr>
          <w:p w14:paraId="1E3F334E" w14:textId="77777777" w:rsidR="002F56AD" w:rsidRDefault="002F56AD" w:rsidP="002F56AD">
            <w:pPr>
              <w:rPr>
                <w:ins w:id="146" w:author="Autor"/>
              </w:rPr>
            </w:pPr>
            <w:r w:rsidRPr="3847C889">
              <w:t>Progn</w:t>
            </w:r>
            <w:ins w:id="147" w:author="Autor">
              <w:r>
                <w:t xml:space="preserve"> cen ener, pracy</w:t>
              </w:r>
            </w:ins>
          </w:p>
          <w:p w14:paraId="79A005EF" w14:textId="77777777" w:rsidR="002F56AD" w:rsidRDefault="002F56AD" w:rsidP="002F56AD">
            <w:pPr>
              <w:rPr>
                <w:ins w:id="148" w:author="Autor"/>
              </w:rPr>
            </w:pPr>
            <w:ins w:id="149" w:author="Autor">
              <w:r>
                <w:t>Ceny substr BIOGAZownia</w:t>
              </w:r>
            </w:ins>
          </w:p>
          <w:p w14:paraId="32F25FBA" w14:textId="0B10906C" w:rsidR="002F56AD" w:rsidRPr="3847C889" w:rsidRDefault="002F56AD" w:rsidP="002F56AD">
            <w:ins w:id="150" w:author="Autor">
              <w:r>
                <w:t>VDI inne</w:t>
              </w:r>
            </w:ins>
          </w:p>
        </w:tc>
        <w:tc>
          <w:tcPr>
            <w:tcW w:w="6037" w:type="dxa"/>
          </w:tcPr>
          <w:p w14:paraId="69E25A2E" w14:textId="7E89172E" w:rsidR="00550CDF" w:rsidRDefault="002F56AD">
            <w:pPr>
              <w:rPr>
                <w:ins w:id="151" w:author="Autor"/>
              </w:rPr>
            </w:pPr>
            <w:ins w:id="152" w:author="Autor">
              <w:del w:id="153" w:author="Autor">
                <w:r w:rsidDel="00F13284">
                  <w:delText>Różne d</w:delText>
                </w:r>
              </w:del>
              <w:r w:rsidR="00550CDF">
                <w:t>U</w:t>
              </w:r>
              <w:del w:id="154" w:author="Autor">
                <w:r w:rsidDel="00550CDF">
                  <w:delText xml:space="preserve">ane źródłowe </w:delText>
                </w:r>
              </w:del>
              <w:r w:rsidR="00F13284">
                <w:t>stalone</w:t>
              </w:r>
              <w:r w:rsidR="0029174F">
                <w:t xml:space="preserve"> </w:t>
              </w:r>
              <w:r w:rsidR="00F13284">
                <w:t xml:space="preserve">przez Zamawiającego </w:t>
              </w:r>
              <w:r w:rsidR="00550CDF">
                <w:t xml:space="preserve">dane źródłowe </w:t>
              </w:r>
              <w:r>
                <w:t>dla kolejnych lat dotyczące cen paliw, energii, substratów do biogazowni, dystrybucji</w:t>
              </w:r>
              <w:del w:id="155" w:author="Autor">
                <w:r w:rsidDel="00550CDF">
                  <w:delText>, wykorzystywane w skoroszycie</w:delText>
                </w:r>
              </w:del>
              <w:r>
                <w:t xml:space="preserve">. </w:t>
              </w:r>
            </w:ins>
          </w:p>
          <w:p w14:paraId="174F312C" w14:textId="75711DD2" w:rsidR="002F56AD" w:rsidRPr="3847C889" w:rsidRDefault="002F56AD">
            <w:ins w:id="156" w:author="Autor">
              <w:del w:id="157" w:author="Autor">
                <w:r w:rsidDel="00550CDF">
                  <w:delText>Ponadto w</w:delText>
                </w:r>
              </w:del>
              <w:r w:rsidR="00550CDF">
                <w:t>W</w:t>
              </w:r>
              <w:r>
                <w:t xml:space="preserve"> arkuszu </w:t>
              </w:r>
              <w:r w:rsidR="00550CDF">
                <w:t>„</w:t>
              </w:r>
              <w:r>
                <w:t>VDI inne</w:t>
              </w:r>
              <w:r w:rsidR="00550CDF">
                <w:t>”</w:t>
              </w:r>
              <w:r>
                <w:t xml:space="preserve"> podano </w:t>
              </w:r>
              <w:del w:id="158" w:author="Autor">
                <w:r w:rsidDel="00550CDF">
                  <w:delText>przykłady dla z</w:delText>
                </w:r>
                <w:r w:rsidRPr="00157FF2" w:rsidDel="00550CDF">
                  <w:delText>alecany obl</w:delText>
                </w:r>
                <w:r w:rsidDel="00550CDF">
                  <w:delText>iczeniowego</w:delText>
                </w:r>
                <w:r w:rsidRPr="00157FF2" w:rsidDel="00F13284">
                  <w:delText>.</w:delText>
                </w:r>
                <w:r w:rsidRPr="00157FF2" w:rsidDel="00550CDF">
                  <w:delText xml:space="preserve"> </w:delText>
                </w:r>
              </w:del>
              <w:r>
                <w:t>o</w:t>
              </w:r>
              <w:r w:rsidRPr="00157FF2">
                <w:t>kres</w:t>
              </w:r>
              <w:r w:rsidR="00550CDF">
                <w:t>y</w:t>
              </w:r>
              <w:r w:rsidRPr="00157FF2">
                <w:t xml:space="preserve"> użytkow</w:t>
              </w:r>
              <w:r>
                <w:t>ania, n</w:t>
              </w:r>
              <w:r w:rsidRPr="00157FF2">
                <w:t>apraw</w:t>
              </w:r>
              <w:r>
                <w:t>, k</w:t>
              </w:r>
              <w:r w:rsidRPr="00157FF2">
                <w:t>onserwacj</w:t>
              </w:r>
              <w:r>
                <w:t>i</w:t>
              </w:r>
              <w:r w:rsidRPr="00157FF2">
                <w:t xml:space="preserve"> i </w:t>
              </w:r>
              <w:r w:rsidRPr="00157FF2">
                <w:lastRenderedPageBreak/>
                <w:t>przegląd</w:t>
              </w:r>
              <w:r>
                <w:t>ów</w:t>
              </w:r>
              <w:del w:id="159" w:author="Autor">
                <w:r w:rsidDel="0029174F">
                  <w:delText xml:space="preserve"> nie</w:delText>
                </w:r>
                <w:r w:rsidDel="00550CDF">
                  <w:delText xml:space="preserve"> </w:delText>
                </w:r>
                <w:r w:rsidDel="0029174F">
                  <w:delText>wskazanych w innych arkuszach skoroszytu</w:delText>
                </w:r>
              </w:del>
              <w:r w:rsidR="00F13284">
                <w:t>.</w:t>
              </w:r>
            </w:ins>
            <w:del w:id="160" w:author="Autor">
              <w:r w:rsidRPr="3847C889">
                <w:delText>Prognozy cen nośników energii generujących koszty (energia, paliwa, substraty itp.)</w:delText>
              </w:r>
            </w:del>
          </w:p>
        </w:tc>
      </w:tr>
    </w:tbl>
    <w:p w14:paraId="1643F0E5" w14:textId="2EE03065" w:rsidR="006F7D37" w:rsidRDefault="1D7018E3" w:rsidP="00131104">
      <w:pPr>
        <w:jc w:val="both"/>
      </w:pPr>
      <w:del w:id="161" w:author="Autor">
        <w:r w:rsidDel="00550CDF">
          <w:lastRenderedPageBreak/>
          <w:delText>Zarównia</w:delText>
        </w:r>
      </w:del>
      <w:ins w:id="162" w:author="Autor">
        <w:r w:rsidR="00550CDF">
          <w:t>Każda grupa spośród</w:t>
        </w:r>
      </w:ins>
      <w:del w:id="163" w:author="Autor">
        <w:r w:rsidR="009B6855" w:rsidDel="00550CDF">
          <w:delText xml:space="preserve"> </w:delText>
        </w:r>
      </w:del>
      <w:ins w:id="164" w:author="Autor">
        <w:r w:rsidR="00550CDF">
          <w:t xml:space="preserve"> </w:t>
        </w:r>
        <w:r w:rsidR="00CB4169">
          <w:t>„</w:t>
        </w:r>
      </w:ins>
      <w:r w:rsidR="009B6855">
        <w:t>CAPEX</w:t>
      </w:r>
      <w:ins w:id="165" w:author="Autor">
        <w:r w:rsidR="00CB4169">
          <w:t> </w:t>
        </w:r>
        <w:r w:rsidR="00550CDF">
          <w:t>…</w:t>
        </w:r>
        <w:r w:rsidR="00CB4169">
          <w:t>”</w:t>
        </w:r>
      </w:ins>
      <w:r w:rsidR="009B6855">
        <w:t xml:space="preserve"> i </w:t>
      </w:r>
      <w:ins w:id="166" w:author="Autor">
        <w:r w:rsidR="00CB4169">
          <w:t>„</w:t>
        </w:r>
      </w:ins>
      <w:del w:id="167" w:author="Autor">
        <w:r w:rsidR="009B6855" w:rsidDel="00CB4169">
          <w:delText xml:space="preserve">OPEX </w:delText>
        </w:r>
      </w:del>
      <w:ins w:id="168" w:author="Autor">
        <w:r w:rsidR="00CB4169">
          <w:t>OPEX </w:t>
        </w:r>
        <w:r w:rsidR="00550CDF">
          <w:t>…</w:t>
        </w:r>
        <w:r w:rsidR="00CB4169">
          <w:t>”</w:t>
        </w:r>
        <w:r w:rsidR="00550CDF">
          <w:t xml:space="preserve"> </w:t>
        </w:r>
      </w:ins>
      <w:r w:rsidR="009B6855">
        <w:t>podzielon</w:t>
      </w:r>
      <w:ins w:id="169" w:author="Autor">
        <w:r w:rsidR="00550CDF">
          <w:t>a</w:t>
        </w:r>
      </w:ins>
      <w:del w:id="170" w:author="Autor">
        <w:r w:rsidR="009B6855" w:rsidDel="00550CDF">
          <w:delText>e</w:delText>
        </w:r>
      </w:del>
      <w:r w:rsidR="009B6855">
        <w:t xml:space="preserve"> </w:t>
      </w:r>
      <w:r w:rsidR="5553F911">
        <w:t>został</w:t>
      </w:r>
      <w:ins w:id="171" w:author="Autor">
        <w:r w:rsidR="00550CDF">
          <w:t>a</w:t>
        </w:r>
      </w:ins>
      <w:del w:id="172" w:author="Autor">
        <w:r w:rsidR="5553F911" w:rsidDel="00550CDF">
          <w:delText>y</w:delText>
        </w:r>
      </w:del>
      <w:r w:rsidR="009B6855">
        <w:t xml:space="preserve"> na trzy </w:t>
      </w:r>
      <w:del w:id="173" w:author="Autor">
        <w:r w:rsidR="7202F77C" w:rsidDel="00550CDF">
          <w:delText>grupy</w:delText>
        </w:r>
        <w:r w:rsidR="009B6855" w:rsidDel="00550CDF">
          <w:delText xml:space="preserve"> </w:delText>
        </w:r>
      </w:del>
      <w:ins w:id="174" w:author="Autor">
        <w:r w:rsidR="00550CDF">
          <w:t xml:space="preserve">arkusze, </w:t>
        </w:r>
      </w:ins>
      <w:r w:rsidR="58DDEEF3">
        <w:t>ze względu na</w:t>
      </w:r>
      <w:del w:id="175" w:author="Autor">
        <w:r w:rsidR="58DDEEF3" w:rsidDel="007C26E1">
          <w:delText xml:space="preserve"> </w:delText>
        </w:r>
      </w:del>
      <w:ins w:id="176" w:author="Autor">
        <w:r w:rsidR="007C26E1">
          <w:t xml:space="preserve"> rodzaj wytwarzanej energii</w:t>
        </w:r>
      </w:ins>
      <w:del w:id="177" w:author="Autor">
        <w:r w:rsidR="58DDEEF3" w:rsidDel="007C26E1">
          <w:delText xml:space="preserve">obszar </w:delText>
        </w:r>
        <w:r w:rsidR="009B6855" w:rsidDel="007C26E1">
          <w:delText>działalności energetycznej</w:delText>
        </w:r>
      </w:del>
      <w:r w:rsidR="009B6855">
        <w:t>:</w:t>
      </w:r>
    </w:p>
    <w:p w14:paraId="477D345E" w14:textId="6F1020AB" w:rsidR="009B6855" w:rsidRDefault="009B6855" w:rsidP="3847C889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del w:id="178" w:author="Autor">
        <w:r w:rsidRPr="3847C889" w:rsidDel="007C26E1">
          <w:rPr>
            <w:u w:val="single"/>
          </w:rPr>
          <w:delText>Wytwarzanie</w:delText>
        </w:r>
        <w:r w:rsidR="0D9247DF" w:rsidRPr="3847C889" w:rsidDel="007C26E1">
          <w:rPr>
            <w:u w:val="single"/>
          </w:rPr>
          <w:delText xml:space="preserve"> energii</w:delText>
        </w:r>
        <w:r w:rsidDel="007C26E1">
          <w:delText xml:space="preserve"> (w tym magazynowanie)</w:delText>
        </w:r>
      </w:del>
      <w:ins w:id="179" w:author="Autor">
        <w:r w:rsidR="007C26E1">
          <w:rPr>
            <w:u w:val="single"/>
          </w:rPr>
          <w:t>EC</w:t>
        </w:r>
        <w:r w:rsidR="007C26E1">
          <w:t xml:space="preserve"> – wytwarzanie energii cieplnej (np. </w:t>
        </w:r>
        <w:r w:rsidR="00CB4169">
          <w:t xml:space="preserve">kolektory słoneczne, </w:t>
        </w:r>
        <w:r w:rsidR="007C26E1">
          <w:t>pompy ciepła)</w:t>
        </w:r>
      </w:ins>
      <w:del w:id="180" w:author="Autor">
        <w:r w:rsidDel="007C26E1">
          <w:delText xml:space="preserve"> </w:delText>
        </w:r>
        <w:r w:rsidR="30FD3B41" w:rsidRPr="3847C889" w:rsidDel="007C26E1">
          <w:delText>–</w:delText>
        </w:r>
        <w:r w:rsidDel="007C26E1">
          <w:delText xml:space="preserve"> </w:delText>
        </w:r>
        <w:r w:rsidR="71A452A0" w:rsidDel="007C26E1">
          <w:delText xml:space="preserve">oznaczone </w:delText>
        </w:r>
        <w:r w:rsidDel="007C26E1">
          <w:delText>odcieniami koloru zielonego</w:delText>
        </w:r>
      </w:del>
    </w:p>
    <w:p w14:paraId="294ED650" w14:textId="3306B266" w:rsidR="009B6855" w:rsidRDefault="009B6855" w:rsidP="3847C889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del w:id="181" w:author="Autor">
        <w:r w:rsidRPr="3847C889" w:rsidDel="007C26E1">
          <w:rPr>
            <w:u w:val="single"/>
          </w:rPr>
          <w:delText>Dystrybucja</w:delText>
        </w:r>
      </w:del>
      <w:ins w:id="182" w:author="Autor">
        <w:r w:rsidR="007C26E1">
          <w:rPr>
            <w:u w:val="single"/>
          </w:rPr>
          <w:t>EE</w:t>
        </w:r>
        <w:r w:rsidR="007C26E1">
          <w:t xml:space="preserve"> – wytwarzanie energii elektrycznej (np. </w:t>
        </w:r>
        <w:r w:rsidR="00CB4169">
          <w:t>elektrownie wiatrowe, panele fotowoltaiczne</w:t>
        </w:r>
        <w:r w:rsidR="007C26E1">
          <w:t>)</w:t>
        </w:r>
      </w:ins>
      <w:del w:id="183" w:author="Autor">
        <w:r w:rsidDel="007C26E1">
          <w:delText xml:space="preserve"> – oznaczona kolorem żółtym</w:delText>
        </w:r>
      </w:del>
    </w:p>
    <w:p w14:paraId="50807E92" w14:textId="3E3B65D4" w:rsidR="009B6855" w:rsidRDefault="009B6855" w:rsidP="3847C889">
      <w:pPr>
        <w:pStyle w:val="Akapitzlist"/>
        <w:numPr>
          <w:ilvl w:val="0"/>
          <w:numId w:val="1"/>
        </w:numPr>
        <w:jc w:val="both"/>
        <w:rPr>
          <w:rFonts w:eastAsiaTheme="minorEastAsia"/>
        </w:rPr>
      </w:pPr>
      <w:del w:id="184" w:author="Autor">
        <w:r w:rsidRPr="3847C889" w:rsidDel="007C26E1">
          <w:rPr>
            <w:u w:val="single"/>
          </w:rPr>
          <w:delText>Budynki i instalacje odbiorcze</w:delText>
        </w:r>
      </w:del>
      <w:ins w:id="185" w:author="Autor">
        <w:r w:rsidR="007C26E1">
          <w:rPr>
            <w:u w:val="single"/>
          </w:rPr>
          <w:t>E+C skoj</w:t>
        </w:r>
        <w:r w:rsidR="007C26E1">
          <w:t xml:space="preserve"> – </w:t>
        </w:r>
      </w:ins>
      <w:del w:id="186" w:author="Autor">
        <w:r w:rsidDel="007C26E1">
          <w:delText xml:space="preserve"> – </w:delText>
        </w:r>
        <w:r w:rsidR="4C0CDC6F" w:rsidDel="007C26E1">
          <w:delText>o</w:delText>
        </w:r>
        <w:r w:rsidDel="007C26E1">
          <w:delText>znaczone odcieniami koloru brązowego/pomarańczowego</w:delText>
        </w:r>
      </w:del>
      <w:ins w:id="187" w:author="Autor">
        <w:r w:rsidR="007C26E1">
          <w:t>wytwarzanie skojarzone energii elektrycznej i cieplnej (kogeneracja OZE)</w:t>
        </w:r>
      </w:ins>
    </w:p>
    <w:p w14:paraId="6C849A20" w14:textId="6AA7D8CD" w:rsidR="00380EDD" w:rsidDel="007C26E1" w:rsidRDefault="00380EDD" w:rsidP="00FA6115">
      <w:pPr>
        <w:ind w:left="360"/>
        <w:jc w:val="both"/>
        <w:rPr>
          <w:del w:id="188" w:author="Autor"/>
        </w:rPr>
      </w:pPr>
      <w:del w:id="189" w:author="Autor">
        <w:r w:rsidDel="007C26E1">
          <w:delText>Dodatkowe podziały w zakresie CAPEX i OPEX dotyczą:</w:delText>
        </w:r>
      </w:del>
    </w:p>
    <w:tbl>
      <w:tblPr>
        <w:tblStyle w:val="Tabela-Siatka"/>
        <w:tblW w:w="0" w:type="auto"/>
        <w:tblLayout w:type="fixed"/>
        <w:tblLook w:val="06A0" w:firstRow="1" w:lastRow="0" w:firstColumn="1" w:lastColumn="0" w:noHBand="1" w:noVBand="1"/>
      </w:tblPr>
      <w:tblGrid>
        <w:gridCol w:w="675"/>
        <w:gridCol w:w="1380"/>
        <w:gridCol w:w="6990"/>
      </w:tblGrid>
      <w:tr w:rsidR="3847C889" w:rsidDel="007C26E1" w14:paraId="54FDFAA1" w14:textId="79BA2CA7" w:rsidTr="3847C889">
        <w:trPr>
          <w:del w:id="190" w:author="Autor"/>
        </w:trPr>
        <w:tc>
          <w:tcPr>
            <w:tcW w:w="675" w:type="dxa"/>
          </w:tcPr>
          <w:p w14:paraId="3619BDD4" w14:textId="3F172A04" w:rsidR="5F4BE175" w:rsidDel="007C26E1" w:rsidRDefault="5F4BE175" w:rsidP="3847C889">
            <w:pPr>
              <w:spacing w:line="259" w:lineRule="auto"/>
              <w:jc w:val="right"/>
              <w:rPr>
                <w:del w:id="191" w:author="Autor"/>
                <w:b/>
                <w:bCs/>
              </w:rPr>
            </w:pPr>
            <w:del w:id="192" w:author="Autor">
              <w:r w:rsidRPr="3847C889" w:rsidDel="007C26E1">
                <w:rPr>
                  <w:b/>
                  <w:bCs/>
                </w:rPr>
                <w:delText>L.p.</w:delText>
              </w:r>
            </w:del>
          </w:p>
        </w:tc>
        <w:tc>
          <w:tcPr>
            <w:tcW w:w="1380" w:type="dxa"/>
          </w:tcPr>
          <w:p w14:paraId="14943FC4" w14:textId="76B3AF4B" w:rsidR="5F4BE175" w:rsidDel="007C26E1" w:rsidRDefault="5F4BE175" w:rsidP="3847C889">
            <w:pPr>
              <w:spacing w:line="259" w:lineRule="auto"/>
              <w:rPr>
                <w:del w:id="193" w:author="Autor"/>
                <w:b/>
                <w:bCs/>
              </w:rPr>
            </w:pPr>
            <w:del w:id="194" w:author="Autor">
              <w:r w:rsidRPr="3847C889" w:rsidDel="007C26E1">
                <w:rPr>
                  <w:b/>
                  <w:bCs/>
                </w:rPr>
                <w:delText>Nazwa</w:delText>
              </w:r>
            </w:del>
          </w:p>
        </w:tc>
        <w:tc>
          <w:tcPr>
            <w:tcW w:w="6990" w:type="dxa"/>
          </w:tcPr>
          <w:p w14:paraId="165EFC33" w14:textId="6658DA43" w:rsidR="5F4BE175" w:rsidDel="007C26E1" w:rsidRDefault="5F4BE175" w:rsidP="3847C889">
            <w:pPr>
              <w:spacing w:line="259" w:lineRule="auto"/>
              <w:rPr>
                <w:del w:id="195" w:author="Autor"/>
                <w:b/>
                <w:bCs/>
              </w:rPr>
            </w:pPr>
            <w:del w:id="196" w:author="Autor">
              <w:r w:rsidRPr="3847C889" w:rsidDel="007C26E1">
                <w:rPr>
                  <w:b/>
                  <w:bCs/>
                </w:rPr>
                <w:delText>Opis</w:delText>
              </w:r>
            </w:del>
          </w:p>
        </w:tc>
      </w:tr>
      <w:tr w:rsidR="3847C889" w:rsidDel="007C26E1" w14:paraId="14B5EBF4" w14:textId="2DF902AE" w:rsidTr="3847C889">
        <w:trPr>
          <w:del w:id="197" w:author="Autor"/>
        </w:trPr>
        <w:tc>
          <w:tcPr>
            <w:tcW w:w="675" w:type="dxa"/>
          </w:tcPr>
          <w:p w14:paraId="2E84E4FB" w14:textId="76500D95" w:rsidR="5F4BE175" w:rsidDel="007C26E1" w:rsidRDefault="5F4BE175" w:rsidP="3847C889">
            <w:pPr>
              <w:spacing w:line="259" w:lineRule="auto"/>
              <w:jc w:val="right"/>
              <w:rPr>
                <w:del w:id="198" w:author="Autor"/>
              </w:rPr>
            </w:pPr>
            <w:del w:id="199" w:author="Autor">
              <w:r w:rsidRPr="3847C889" w:rsidDel="007C26E1">
                <w:delText>1.</w:delText>
              </w:r>
            </w:del>
          </w:p>
        </w:tc>
        <w:tc>
          <w:tcPr>
            <w:tcW w:w="1380" w:type="dxa"/>
          </w:tcPr>
          <w:p w14:paraId="3B5139A4" w14:textId="78260456" w:rsidR="0C343069" w:rsidDel="007C26E1" w:rsidRDefault="0C343069" w:rsidP="3847C889">
            <w:pPr>
              <w:spacing w:line="259" w:lineRule="auto"/>
              <w:rPr>
                <w:del w:id="200" w:author="Autor"/>
              </w:rPr>
            </w:pPr>
            <w:del w:id="201" w:author="Autor">
              <w:r w:rsidRPr="3847C889" w:rsidDel="007C26E1">
                <w:delText>EC</w:delText>
              </w:r>
            </w:del>
          </w:p>
        </w:tc>
        <w:tc>
          <w:tcPr>
            <w:tcW w:w="6990" w:type="dxa"/>
          </w:tcPr>
          <w:p w14:paraId="361D14DB" w14:textId="65815725" w:rsidR="39AEEA98" w:rsidDel="007C26E1" w:rsidRDefault="39AEEA98" w:rsidP="3847C889">
            <w:pPr>
              <w:spacing w:line="259" w:lineRule="auto"/>
              <w:rPr>
                <w:del w:id="202" w:author="Autor"/>
              </w:rPr>
            </w:pPr>
            <w:del w:id="203" w:author="Autor">
              <w:r w:rsidRPr="3847C889" w:rsidDel="007C26E1">
                <w:delText>działalnoś</w:delText>
              </w:r>
              <w:r w:rsidR="3C6C5093" w:rsidRPr="3847C889" w:rsidDel="007C26E1">
                <w:delText>ć</w:delText>
              </w:r>
              <w:r w:rsidRPr="3847C889" w:rsidDel="007C26E1">
                <w:delText xml:space="preserve"> związan</w:delText>
              </w:r>
              <w:r w:rsidR="78843401" w:rsidRPr="3847C889" w:rsidDel="007C26E1">
                <w:delText>a</w:delText>
              </w:r>
              <w:r w:rsidRPr="3847C889" w:rsidDel="007C26E1">
                <w:delText xml:space="preserve"> wyłącznie z wytwarzaniem energii w postaci ciepła</w:delText>
              </w:r>
            </w:del>
          </w:p>
        </w:tc>
      </w:tr>
      <w:tr w:rsidR="3847C889" w:rsidDel="007C26E1" w14:paraId="3B081800" w14:textId="18D56D4A" w:rsidTr="3847C889">
        <w:trPr>
          <w:del w:id="204" w:author="Autor"/>
        </w:trPr>
        <w:tc>
          <w:tcPr>
            <w:tcW w:w="675" w:type="dxa"/>
          </w:tcPr>
          <w:p w14:paraId="2229B3AD" w14:textId="44E897B1" w:rsidR="5F4BE175" w:rsidDel="007C26E1" w:rsidRDefault="5F4BE175" w:rsidP="3847C889">
            <w:pPr>
              <w:spacing w:line="259" w:lineRule="auto"/>
              <w:jc w:val="right"/>
              <w:rPr>
                <w:del w:id="205" w:author="Autor"/>
              </w:rPr>
            </w:pPr>
            <w:del w:id="206" w:author="Autor">
              <w:r w:rsidRPr="3847C889" w:rsidDel="007C26E1">
                <w:delText>2.</w:delText>
              </w:r>
            </w:del>
          </w:p>
        </w:tc>
        <w:tc>
          <w:tcPr>
            <w:tcW w:w="1380" w:type="dxa"/>
          </w:tcPr>
          <w:p w14:paraId="34DECAFE" w14:textId="2A1029E8" w:rsidR="7CF503E3" w:rsidDel="007C26E1" w:rsidRDefault="7CF503E3" w:rsidP="3847C889">
            <w:pPr>
              <w:spacing w:line="259" w:lineRule="auto"/>
              <w:rPr>
                <w:del w:id="207" w:author="Autor"/>
              </w:rPr>
            </w:pPr>
            <w:del w:id="208" w:author="Autor">
              <w:r w:rsidRPr="3847C889" w:rsidDel="007C26E1">
                <w:delText>E+C skoj</w:delText>
              </w:r>
            </w:del>
          </w:p>
        </w:tc>
        <w:tc>
          <w:tcPr>
            <w:tcW w:w="6990" w:type="dxa"/>
          </w:tcPr>
          <w:p w14:paraId="621E2F43" w14:textId="4924837F" w:rsidR="1069DCE5" w:rsidDel="007C26E1" w:rsidRDefault="1069DCE5" w:rsidP="3847C889">
            <w:pPr>
              <w:spacing w:line="259" w:lineRule="auto"/>
              <w:rPr>
                <w:del w:id="209" w:author="Autor"/>
              </w:rPr>
            </w:pPr>
            <w:del w:id="210" w:author="Autor">
              <w:r w:rsidRPr="3847C889" w:rsidDel="007C26E1">
                <w:delText>działalnoś</w:delText>
              </w:r>
              <w:r w:rsidR="1A82CED7" w:rsidRPr="3847C889" w:rsidDel="007C26E1">
                <w:delText>ć</w:delText>
              </w:r>
              <w:r w:rsidRPr="3847C889" w:rsidDel="007C26E1">
                <w:delText xml:space="preserve"> związan</w:delText>
              </w:r>
              <w:r w:rsidR="47C1E131" w:rsidRPr="3847C889" w:rsidDel="007C26E1">
                <w:delText>a</w:delText>
              </w:r>
              <w:r w:rsidRPr="3847C889" w:rsidDel="007C26E1">
                <w:delText xml:space="preserve"> z wytwarzaniem energii</w:delText>
              </w:r>
              <w:r w:rsidR="0926F53F" w:rsidRPr="3847C889" w:rsidDel="007C26E1">
                <w:delText xml:space="preserve"> </w:delText>
              </w:r>
              <w:r w:rsidRPr="3847C889" w:rsidDel="007C26E1">
                <w:delText>cieplnej i</w:delText>
              </w:r>
              <w:r w:rsidR="3C41B33B" w:rsidRPr="3847C889" w:rsidDel="007C26E1">
                <w:delText xml:space="preserve"> </w:delText>
              </w:r>
              <w:r w:rsidRPr="3847C889" w:rsidDel="007C26E1">
                <w:delText>elektrycznej</w:delText>
              </w:r>
              <w:r w:rsidR="7ED2294A" w:rsidRPr="3847C889" w:rsidDel="007C26E1">
                <w:delText xml:space="preserve"> </w:delText>
              </w:r>
              <w:r w:rsidRPr="3847C889" w:rsidDel="007C26E1">
                <w:delText>w kogeneracji OZE</w:delText>
              </w:r>
            </w:del>
          </w:p>
        </w:tc>
      </w:tr>
      <w:tr w:rsidR="3847C889" w:rsidDel="007C26E1" w14:paraId="2A3918E0" w14:textId="4C856B3C" w:rsidTr="3847C889">
        <w:trPr>
          <w:del w:id="211" w:author="Autor"/>
        </w:trPr>
        <w:tc>
          <w:tcPr>
            <w:tcW w:w="675" w:type="dxa"/>
          </w:tcPr>
          <w:p w14:paraId="408D78BD" w14:textId="4ECE74AB" w:rsidR="5F4BE175" w:rsidDel="007C26E1" w:rsidRDefault="5F4BE175" w:rsidP="3847C889">
            <w:pPr>
              <w:spacing w:line="259" w:lineRule="auto"/>
              <w:jc w:val="right"/>
              <w:rPr>
                <w:del w:id="212" w:author="Autor"/>
              </w:rPr>
            </w:pPr>
            <w:del w:id="213" w:author="Autor">
              <w:r w:rsidRPr="3847C889" w:rsidDel="007C26E1">
                <w:delText>3.</w:delText>
              </w:r>
            </w:del>
          </w:p>
        </w:tc>
        <w:tc>
          <w:tcPr>
            <w:tcW w:w="1380" w:type="dxa"/>
          </w:tcPr>
          <w:p w14:paraId="0E5DC21B" w14:textId="615E9438" w:rsidR="42D84E92" w:rsidDel="007C26E1" w:rsidRDefault="42D84E92" w:rsidP="3847C889">
            <w:pPr>
              <w:spacing w:line="259" w:lineRule="auto"/>
              <w:rPr>
                <w:del w:id="214" w:author="Autor"/>
              </w:rPr>
            </w:pPr>
            <w:del w:id="215" w:author="Autor">
              <w:r w:rsidRPr="3847C889" w:rsidDel="007C26E1">
                <w:delText>EE</w:delText>
              </w:r>
            </w:del>
          </w:p>
        </w:tc>
        <w:tc>
          <w:tcPr>
            <w:tcW w:w="6990" w:type="dxa"/>
          </w:tcPr>
          <w:p w14:paraId="3DEC3850" w14:textId="046908DB" w:rsidR="29BCBF89" w:rsidDel="007C26E1" w:rsidRDefault="29BCBF89" w:rsidP="3847C889">
            <w:pPr>
              <w:spacing w:line="259" w:lineRule="auto"/>
              <w:rPr>
                <w:del w:id="216" w:author="Autor"/>
              </w:rPr>
            </w:pPr>
            <w:del w:id="217" w:author="Autor">
              <w:r w:rsidRPr="3847C889" w:rsidDel="007C26E1">
                <w:delText>działalnoś</w:delText>
              </w:r>
              <w:r w:rsidR="32CB5270" w:rsidRPr="3847C889" w:rsidDel="007C26E1">
                <w:delText>ć</w:delText>
              </w:r>
              <w:r w:rsidRPr="3847C889" w:rsidDel="007C26E1">
                <w:delText xml:space="preserve"> związan</w:delText>
              </w:r>
              <w:r w:rsidR="5731B8A7" w:rsidRPr="3847C889" w:rsidDel="007C26E1">
                <w:delText>a</w:delText>
              </w:r>
              <w:r w:rsidRPr="3847C889" w:rsidDel="007C26E1">
                <w:delText xml:space="preserve"> wyłącznie z wytwarzaniem energii elektrycznej (np. fotowoltaika)</w:delText>
              </w:r>
            </w:del>
          </w:p>
        </w:tc>
      </w:tr>
    </w:tbl>
    <w:p w14:paraId="6B7C0B9C" w14:textId="50FAC2A4" w:rsidR="3847C889" w:rsidDel="00C44B75" w:rsidRDefault="3847C889" w:rsidP="00C15E0E">
      <w:pPr>
        <w:pStyle w:val="Nagwek1"/>
        <w:rPr>
          <w:del w:id="218" w:author="Autor"/>
        </w:rPr>
      </w:pPr>
    </w:p>
    <w:p w14:paraId="3F09EC5D" w14:textId="1E38FAEB" w:rsidR="00C44B75" w:rsidRDefault="00C44B75" w:rsidP="00C15E0E">
      <w:pPr>
        <w:pStyle w:val="Nagwek1"/>
        <w:rPr>
          <w:ins w:id="219" w:author="Autor"/>
        </w:rPr>
      </w:pPr>
      <w:ins w:id="220" w:author="Autor">
        <w:r>
          <w:t>Spis i opis arkuszy</w:t>
        </w:r>
      </w:ins>
    </w:p>
    <w:p w14:paraId="10D64F65" w14:textId="4572B44F" w:rsidR="006116A2" w:rsidRDefault="00C44B75" w:rsidP="00C15E0E">
      <w:pPr>
        <w:jc w:val="both"/>
        <w:rPr>
          <w:ins w:id="221" w:author="Autor"/>
        </w:rPr>
      </w:pPr>
      <w:ins w:id="222" w:author="Autor">
        <w:r>
          <w:t>W Skoroszycie umieszczono 23 arkusz</w:t>
        </w:r>
        <w:r w:rsidR="00CB4169">
          <w:t>e</w:t>
        </w:r>
        <w:r>
          <w:t xml:space="preserve">, których </w:t>
        </w:r>
      </w:ins>
      <w:del w:id="223" w:author="Autor">
        <w:r w:rsidR="006116A2" w:rsidDel="007C26E1">
          <w:delText xml:space="preserve"> </w:delText>
        </w:r>
        <w:r w:rsidR="64A685DE" w:rsidDel="00C44B75">
          <w:delText>S</w:delText>
        </w:r>
      </w:del>
      <w:ins w:id="224" w:author="Autor">
        <w:r>
          <w:t>s</w:t>
        </w:r>
      </w:ins>
      <w:r w:rsidR="64A685DE">
        <w:t>pis</w:t>
      </w:r>
      <w:ins w:id="225" w:author="Autor">
        <w:r>
          <w:t xml:space="preserve"> wraz ze skrótowym opisem zamieszczono w poniższej tabeli</w:t>
        </w:r>
        <w:r w:rsidR="00CB4169">
          <w:t xml:space="preserve"> oraz w pierwszym arkuszu Skoroszytu</w:t>
        </w:r>
        <w:r>
          <w:t>.</w:t>
        </w:r>
      </w:ins>
      <w:del w:id="226" w:author="Autor">
        <w:r w:rsidR="64A685DE" w:rsidDel="00C44B75">
          <w:delText xml:space="preserve"> </w:delText>
        </w:r>
        <w:r w:rsidR="47CE0E41" w:rsidDel="00C44B75">
          <w:delText>a</w:delText>
        </w:r>
        <w:r w:rsidR="00C024FE" w:rsidDel="00C44B75">
          <w:delText>rkuszy w Skoroszycie</w:delText>
        </w:r>
        <w:r w:rsidR="006116A2" w:rsidDel="00C44B75">
          <w:delText>:</w:delText>
        </w:r>
      </w:del>
    </w:p>
    <w:tbl>
      <w:tblPr>
        <w:tblStyle w:val="Tabela-Siatka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6946"/>
      </w:tblGrid>
      <w:tr w:rsidR="00C44B75" w:rsidRPr="00FE74F9" w14:paraId="52496FB2" w14:textId="77777777" w:rsidTr="00C15E0E">
        <w:trPr>
          <w:ins w:id="227" w:author="Autor"/>
        </w:trPr>
        <w:tc>
          <w:tcPr>
            <w:tcW w:w="2547" w:type="dxa"/>
          </w:tcPr>
          <w:p w14:paraId="042B54E2" w14:textId="6E58FB9F" w:rsidR="00C44B75" w:rsidRPr="00C15E0E" w:rsidRDefault="00C44B75">
            <w:pPr>
              <w:jc w:val="both"/>
              <w:rPr>
                <w:ins w:id="228" w:author="Autor"/>
                <w:b/>
              </w:rPr>
            </w:pPr>
            <w:ins w:id="229" w:author="Autor">
              <w:r w:rsidRPr="00FE74F9">
                <w:rPr>
                  <w:b/>
                </w:rPr>
                <w:t>Nazwa </w:t>
              </w:r>
              <w:r w:rsidRPr="00C15E0E">
                <w:rPr>
                  <w:b/>
                </w:rPr>
                <w:t>arkusza</w:t>
              </w:r>
            </w:ins>
          </w:p>
        </w:tc>
        <w:tc>
          <w:tcPr>
            <w:tcW w:w="6946" w:type="dxa"/>
          </w:tcPr>
          <w:p w14:paraId="0D640CBD" w14:textId="1A2B568E" w:rsidR="00C44B75" w:rsidRPr="00C15E0E" w:rsidRDefault="00C44B75">
            <w:pPr>
              <w:jc w:val="both"/>
              <w:rPr>
                <w:ins w:id="230" w:author="Autor"/>
                <w:b/>
              </w:rPr>
            </w:pPr>
            <w:ins w:id="231" w:author="Autor">
              <w:r w:rsidRPr="00FE74F9">
                <w:rPr>
                  <w:b/>
                </w:rPr>
                <w:t>Opis </w:t>
              </w:r>
              <w:r w:rsidRPr="00C15E0E">
                <w:rPr>
                  <w:b/>
                </w:rPr>
                <w:t>arkusza</w:t>
              </w:r>
            </w:ins>
          </w:p>
        </w:tc>
      </w:tr>
      <w:tr w:rsidR="00C44B75" w:rsidRPr="00FE74F9" w14:paraId="2251C823" w14:textId="77777777" w:rsidTr="00C15E0E">
        <w:trPr>
          <w:ins w:id="232" w:author="Autor"/>
        </w:trPr>
        <w:tc>
          <w:tcPr>
            <w:tcW w:w="2547" w:type="dxa"/>
          </w:tcPr>
          <w:p w14:paraId="7DCC4F90" w14:textId="450C0A23" w:rsidR="00C44B75" w:rsidRPr="00FE74F9" w:rsidRDefault="00C44B75" w:rsidP="00C15E0E">
            <w:pPr>
              <w:rPr>
                <w:ins w:id="233" w:author="Autor"/>
              </w:rPr>
            </w:pPr>
            <w:ins w:id="234" w:author="Autor">
              <w:r w:rsidRPr="00FE74F9">
                <w:t>Spis arkuszy</w:t>
              </w:r>
            </w:ins>
          </w:p>
        </w:tc>
        <w:tc>
          <w:tcPr>
            <w:tcW w:w="6946" w:type="dxa"/>
          </w:tcPr>
          <w:p w14:paraId="221532FD" w14:textId="28FAE603" w:rsidR="00C44B75" w:rsidRPr="00FE74F9" w:rsidRDefault="00C44B75">
            <w:pPr>
              <w:jc w:val="both"/>
              <w:rPr>
                <w:ins w:id="235" w:author="Autor"/>
              </w:rPr>
            </w:pPr>
            <w:ins w:id="236" w:author="Autor">
              <w:r w:rsidRPr="00FE74F9">
                <w:t xml:space="preserve">Spis wszystkich arkuszy zawartych w </w:t>
              </w:r>
              <w:del w:id="237" w:author="Autor">
                <w:r w:rsidRPr="00FE74F9" w:rsidDel="00C44B75">
                  <w:delText xml:space="preserve">tym </w:delText>
                </w:r>
              </w:del>
              <w:r w:rsidRPr="00FE74F9">
                <w:t>skoroszycie</w:t>
              </w:r>
              <w:r>
                <w:t xml:space="preserve"> uzupełniony o skrótowy opis przeznaczenia każdego arkusz</w:t>
              </w:r>
              <w:del w:id="238" w:author="Autor">
                <w:r w:rsidRPr="00FE74F9" w:rsidDel="00C44B75">
                  <w:delText>.</w:delText>
                </w:r>
              </w:del>
              <w:r>
                <w:t>a.</w:t>
              </w:r>
            </w:ins>
          </w:p>
        </w:tc>
      </w:tr>
      <w:tr w:rsidR="00C44B75" w:rsidRPr="00FE74F9" w14:paraId="34795537" w14:textId="77777777" w:rsidTr="00C15E0E">
        <w:trPr>
          <w:ins w:id="239" w:author="Autor"/>
        </w:trPr>
        <w:tc>
          <w:tcPr>
            <w:tcW w:w="2547" w:type="dxa"/>
          </w:tcPr>
          <w:p w14:paraId="28DB5383" w14:textId="2E62DF0C" w:rsidR="00C44B75" w:rsidRPr="00FE74F9" w:rsidRDefault="00C44B75" w:rsidP="00C15E0E">
            <w:pPr>
              <w:rPr>
                <w:ins w:id="240" w:author="Autor"/>
              </w:rPr>
            </w:pPr>
            <w:ins w:id="241" w:author="Autor">
              <w:r w:rsidRPr="00FE74F9">
                <w:t>Wyniki</w:t>
              </w:r>
            </w:ins>
          </w:p>
        </w:tc>
        <w:tc>
          <w:tcPr>
            <w:tcW w:w="6946" w:type="dxa"/>
          </w:tcPr>
          <w:p w14:paraId="011F9A91" w14:textId="2213932C" w:rsidR="00C44B75" w:rsidRPr="00FE74F9" w:rsidRDefault="00C44B75" w:rsidP="00430ABC">
            <w:pPr>
              <w:jc w:val="both"/>
              <w:rPr>
                <w:ins w:id="242" w:author="Autor"/>
              </w:rPr>
            </w:pPr>
            <w:ins w:id="243" w:author="Autor">
              <w:r w:rsidRPr="00FE74F9">
                <w:t>Podsumowanie wyników obliczeń kryteriów konkursowych.</w:t>
              </w:r>
            </w:ins>
          </w:p>
        </w:tc>
      </w:tr>
      <w:tr w:rsidR="00C44B75" w:rsidRPr="00FE74F9" w14:paraId="64F929D7" w14:textId="77777777" w:rsidTr="00C15E0E">
        <w:trPr>
          <w:ins w:id="244" w:author="Autor"/>
        </w:trPr>
        <w:tc>
          <w:tcPr>
            <w:tcW w:w="2547" w:type="dxa"/>
          </w:tcPr>
          <w:p w14:paraId="410E7DF6" w14:textId="6401C138" w:rsidR="00C44B75" w:rsidRPr="00FE74F9" w:rsidRDefault="00C44B75" w:rsidP="00C15E0E">
            <w:pPr>
              <w:rPr>
                <w:ins w:id="245" w:author="Autor"/>
              </w:rPr>
            </w:pPr>
            <w:ins w:id="246" w:author="Autor">
              <w:r w:rsidRPr="00FE74F9">
                <w:t>Ustawienia</w:t>
              </w:r>
            </w:ins>
          </w:p>
        </w:tc>
        <w:tc>
          <w:tcPr>
            <w:tcW w:w="6946" w:type="dxa"/>
          </w:tcPr>
          <w:p w14:paraId="640312E8" w14:textId="325E7110" w:rsidR="00C44B75" w:rsidRPr="00FE74F9" w:rsidRDefault="00C44B75" w:rsidP="00430ABC">
            <w:pPr>
              <w:jc w:val="both"/>
              <w:rPr>
                <w:ins w:id="247" w:author="Autor"/>
              </w:rPr>
            </w:pPr>
            <w:ins w:id="248" w:author="Autor">
              <w:r w:rsidRPr="00FE74F9">
                <w:t>Do tego arkusza należy wprowadzić podstawowe informacje o rozwiązaniu Przedsięwzięcia, które opracował Wnioskodawca.</w:t>
              </w:r>
            </w:ins>
          </w:p>
        </w:tc>
      </w:tr>
      <w:tr w:rsidR="00C44B75" w:rsidRPr="00FE74F9" w14:paraId="62B5E27E" w14:textId="77777777" w:rsidTr="00C15E0E">
        <w:trPr>
          <w:ins w:id="249" w:author="Autor"/>
        </w:trPr>
        <w:tc>
          <w:tcPr>
            <w:tcW w:w="2547" w:type="dxa"/>
          </w:tcPr>
          <w:p w14:paraId="028873B4" w14:textId="6C2445FB" w:rsidR="00C44B75" w:rsidRPr="00FE74F9" w:rsidRDefault="00C44B75" w:rsidP="00C15E0E">
            <w:pPr>
              <w:rPr>
                <w:ins w:id="250" w:author="Autor"/>
              </w:rPr>
            </w:pPr>
            <w:ins w:id="251" w:author="Autor">
              <w:r w:rsidRPr="00FE74F9">
                <w:t>CAPEX EC</w:t>
              </w:r>
            </w:ins>
          </w:p>
        </w:tc>
        <w:tc>
          <w:tcPr>
            <w:tcW w:w="6946" w:type="dxa"/>
          </w:tcPr>
          <w:p w14:paraId="47CB70DE" w14:textId="469D9FDA" w:rsidR="00C44B75" w:rsidRPr="00FE74F9" w:rsidRDefault="00C44B75" w:rsidP="00430ABC">
            <w:pPr>
              <w:jc w:val="both"/>
              <w:rPr>
                <w:ins w:id="252" w:author="Autor"/>
              </w:rPr>
            </w:pPr>
            <w:ins w:id="253" w:author="Autor">
              <w:r w:rsidRPr="00FE74F9">
                <w:t>Arkusz do wprowadzenia danych o nakładach na infrastrukturę służącą wyłącznie wytwarzaniu, dystrybucji i odbiorowi energii cieplnej.</w:t>
              </w:r>
            </w:ins>
          </w:p>
        </w:tc>
      </w:tr>
      <w:tr w:rsidR="00C44B75" w:rsidRPr="00FE74F9" w14:paraId="013DDB65" w14:textId="77777777" w:rsidTr="00C15E0E">
        <w:trPr>
          <w:ins w:id="254" w:author="Autor"/>
        </w:trPr>
        <w:tc>
          <w:tcPr>
            <w:tcW w:w="2547" w:type="dxa"/>
          </w:tcPr>
          <w:p w14:paraId="172BDF20" w14:textId="280A36CD" w:rsidR="00C44B75" w:rsidRPr="00FE74F9" w:rsidRDefault="00C44B75">
            <w:pPr>
              <w:rPr>
                <w:ins w:id="255" w:author="Autor"/>
              </w:rPr>
              <w:pPrChange w:id="256" w:author="Autor">
                <w:pPr>
                  <w:jc w:val="both"/>
                </w:pPr>
              </w:pPrChange>
            </w:pPr>
            <w:ins w:id="257" w:author="Autor">
              <w:r w:rsidRPr="00FE74F9">
                <w:t>CAPEX EE</w:t>
              </w:r>
            </w:ins>
          </w:p>
        </w:tc>
        <w:tc>
          <w:tcPr>
            <w:tcW w:w="6946" w:type="dxa"/>
          </w:tcPr>
          <w:p w14:paraId="091B8EB1" w14:textId="2AE530B0" w:rsidR="00C44B75" w:rsidRPr="00FE74F9" w:rsidRDefault="00C44B75" w:rsidP="00430ABC">
            <w:pPr>
              <w:jc w:val="both"/>
              <w:rPr>
                <w:ins w:id="258" w:author="Autor"/>
              </w:rPr>
            </w:pPr>
            <w:ins w:id="259" w:author="Autor">
              <w:r w:rsidRPr="00FE74F9">
                <w:t>Arkusz do wprowadzenia danych o nakładach na infrastrukturę służącą wyłącznie wytwarzaniu, dystrybucji i odbiorowi energii elektrycznej.</w:t>
              </w:r>
            </w:ins>
          </w:p>
        </w:tc>
      </w:tr>
      <w:tr w:rsidR="00C44B75" w:rsidRPr="00FE74F9" w14:paraId="0BDE3393" w14:textId="77777777" w:rsidTr="00C15E0E">
        <w:trPr>
          <w:ins w:id="260" w:author="Autor"/>
        </w:trPr>
        <w:tc>
          <w:tcPr>
            <w:tcW w:w="2547" w:type="dxa"/>
          </w:tcPr>
          <w:p w14:paraId="1EDDB82D" w14:textId="35899E17" w:rsidR="00C44B75" w:rsidRPr="00FE74F9" w:rsidRDefault="00C44B75">
            <w:pPr>
              <w:rPr>
                <w:ins w:id="261" w:author="Autor"/>
              </w:rPr>
              <w:pPrChange w:id="262" w:author="Autor">
                <w:pPr>
                  <w:jc w:val="both"/>
                </w:pPr>
              </w:pPrChange>
            </w:pPr>
            <w:ins w:id="263" w:author="Autor">
              <w:r w:rsidRPr="00FE74F9">
                <w:t>CAPEX E+C skoj</w:t>
              </w:r>
            </w:ins>
          </w:p>
        </w:tc>
        <w:tc>
          <w:tcPr>
            <w:tcW w:w="6946" w:type="dxa"/>
          </w:tcPr>
          <w:p w14:paraId="3AEF5D61" w14:textId="7B829D23" w:rsidR="00C44B75" w:rsidRPr="00FE74F9" w:rsidRDefault="00C44B75" w:rsidP="00430ABC">
            <w:pPr>
              <w:jc w:val="both"/>
              <w:rPr>
                <w:ins w:id="264" w:author="Autor"/>
              </w:rPr>
            </w:pPr>
            <w:ins w:id="265" w:author="Autor">
              <w:r w:rsidRPr="00FE74F9">
                <w:t>Arkusz do wprowadzenia danych o nakładach na infrastrukturę służącą wytwarzaniu, dystrybucji i odbiorowi energii cieplnej i elektrycznej wytworzonych w skojarzeniu (CHP - kogeneracja).</w:t>
              </w:r>
            </w:ins>
          </w:p>
        </w:tc>
      </w:tr>
      <w:tr w:rsidR="00C44B75" w:rsidRPr="00FE74F9" w14:paraId="37C677ED" w14:textId="77777777" w:rsidTr="00C15E0E">
        <w:trPr>
          <w:ins w:id="266" w:author="Autor"/>
        </w:trPr>
        <w:tc>
          <w:tcPr>
            <w:tcW w:w="2547" w:type="dxa"/>
          </w:tcPr>
          <w:p w14:paraId="083D49A6" w14:textId="5CD33E2D" w:rsidR="00C44B75" w:rsidRPr="00FE74F9" w:rsidRDefault="00C44B75">
            <w:pPr>
              <w:rPr>
                <w:ins w:id="267" w:author="Autor"/>
              </w:rPr>
              <w:pPrChange w:id="268" w:author="Autor">
                <w:pPr>
                  <w:jc w:val="both"/>
                </w:pPr>
              </w:pPrChange>
            </w:pPr>
            <w:ins w:id="269" w:author="Autor">
              <w:r w:rsidRPr="00FE74F9">
                <w:t>OPEX EC</w:t>
              </w:r>
            </w:ins>
          </w:p>
        </w:tc>
        <w:tc>
          <w:tcPr>
            <w:tcW w:w="6946" w:type="dxa"/>
          </w:tcPr>
          <w:p w14:paraId="323F0C45" w14:textId="2F0524EE" w:rsidR="00C44B75" w:rsidRPr="00FE74F9" w:rsidRDefault="00C44B75" w:rsidP="00430ABC">
            <w:pPr>
              <w:jc w:val="both"/>
              <w:rPr>
                <w:ins w:id="270" w:author="Autor"/>
              </w:rPr>
            </w:pPr>
            <w:ins w:id="271" w:author="Autor">
              <w:r w:rsidRPr="00FE74F9">
                <w:t>Arkusz do wprowadzenia danych o kosztach energii i paliw, konserwacji, napraw, ogólnych dotyczących eksploatacji infrastruktury służącej wyłącznie wytwarzaniu, dystrybucji i odbiorowi energii cieplnej.</w:t>
              </w:r>
            </w:ins>
          </w:p>
        </w:tc>
      </w:tr>
      <w:tr w:rsidR="00C44B75" w:rsidRPr="00FE74F9" w14:paraId="1D3320CA" w14:textId="77777777" w:rsidTr="00C15E0E">
        <w:trPr>
          <w:ins w:id="272" w:author="Autor"/>
        </w:trPr>
        <w:tc>
          <w:tcPr>
            <w:tcW w:w="2547" w:type="dxa"/>
          </w:tcPr>
          <w:p w14:paraId="42D4A5A5" w14:textId="73669D78" w:rsidR="00C44B75" w:rsidRPr="00FE74F9" w:rsidRDefault="00C44B75">
            <w:pPr>
              <w:rPr>
                <w:ins w:id="273" w:author="Autor"/>
              </w:rPr>
              <w:pPrChange w:id="274" w:author="Autor">
                <w:pPr>
                  <w:jc w:val="both"/>
                </w:pPr>
              </w:pPrChange>
            </w:pPr>
            <w:ins w:id="275" w:author="Autor">
              <w:r w:rsidRPr="00FE74F9">
                <w:t>OPEX EE</w:t>
              </w:r>
            </w:ins>
          </w:p>
        </w:tc>
        <w:tc>
          <w:tcPr>
            <w:tcW w:w="6946" w:type="dxa"/>
          </w:tcPr>
          <w:p w14:paraId="72E3835B" w14:textId="42B3EAB9" w:rsidR="00C44B75" w:rsidRPr="00FE74F9" w:rsidRDefault="00C44B75" w:rsidP="00430ABC">
            <w:pPr>
              <w:jc w:val="both"/>
              <w:rPr>
                <w:ins w:id="276" w:author="Autor"/>
              </w:rPr>
            </w:pPr>
            <w:ins w:id="277" w:author="Autor">
              <w:r w:rsidRPr="00FE74F9">
                <w:t>Arkusz do wprowadzenia danych o kosztach energii i paliw, konserwacji, napraw, ogólnych dotyczących eksploatacji infrastruktury służącej wyłącznie wytwarzaniu, dystrybucji i odbiorowi energii elektrycznej.</w:t>
              </w:r>
            </w:ins>
          </w:p>
        </w:tc>
      </w:tr>
      <w:tr w:rsidR="00C44B75" w:rsidRPr="00FE74F9" w14:paraId="7B261B23" w14:textId="77777777" w:rsidTr="00C15E0E">
        <w:trPr>
          <w:ins w:id="278" w:author="Autor"/>
        </w:trPr>
        <w:tc>
          <w:tcPr>
            <w:tcW w:w="2547" w:type="dxa"/>
          </w:tcPr>
          <w:p w14:paraId="668BFF86" w14:textId="0B4084DD" w:rsidR="00C44B75" w:rsidRPr="00FE74F9" w:rsidRDefault="00C44B75">
            <w:pPr>
              <w:rPr>
                <w:ins w:id="279" w:author="Autor"/>
              </w:rPr>
              <w:pPrChange w:id="280" w:author="Autor">
                <w:pPr>
                  <w:jc w:val="both"/>
                </w:pPr>
              </w:pPrChange>
            </w:pPr>
            <w:ins w:id="281" w:author="Autor">
              <w:r w:rsidRPr="00FE74F9">
                <w:t>OPEX E+C skoj</w:t>
              </w:r>
            </w:ins>
          </w:p>
        </w:tc>
        <w:tc>
          <w:tcPr>
            <w:tcW w:w="6946" w:type="dxa"/>
          </w:tcPr>
          <w:p w14:paraId="23D69BDC" w14:textId="4535DAF7" w:rsidR="00C44B75" w:rsidRPr="00FE74F9" w:rsidRDefault="00C44B75" w:rsidP="00430ABC">
            <w:pPr>
              <w:jc w:val="both"/>
              <w:rPr>
                <w:ins w:id="282" w:author="Autor"/>
              </w:rPr>
            </w:pPr>
            <w:ins w:id="283" w:author="Autor">
              <w:r w:rsidRPr="00FE74F9">
                <w:t xml:space="preserve">Arkusz do wprowadzenia danych o kosztach energii i paliw, konserwacji, napraw, ogólnych dotyczących eksploatacji infrastruktury służącej </w:t>
              </w:r>
              <w:r w:rsidRPr="00FE74F9">
                <w:lastRenderedPageBreak/>
                <w:t>wytwarzaniu, dystrybucji i odbiorowi energii cieplnej i elektrycznej wytworzonych w skojarzeniu (CHP - kogeneracja).</w:t>
              </w:r>
            </w:ins>
          </w:p>
        </w:tc>
      </w:tr>
      <w:tr w:rsidR="00C44B75" w:rsidRPr="00FE74F9" w14:paraId="40ADB3FC" w14:textId="77777777" w:rsidTr="00C15E0E">
        <w:trPr>
          <w:ins w:id="284" w:author="Autor"/>
        </w:trPr>
        <w:tc>
          <w:tcPr>
            <w:tcW w:w="2547" w:type="dxa"/>
          </w:tcPr>
          <w:p w14:paraId="1ED03742" w14:textId="3E1E16EA" w:rsidR="00C44B75" w:rsidRPr="00FE74F9" w:rsidRDefault="00C44B75">
            <w:pPr>
              <w:rPr>
                <w:ins w:id="285" w:author="Autor"/>
              </w:rPr>
              <w:pPrChange w:id="286" w:author="Autor">
                <w:pPr>
                  <w:jc w:val="both"/>
                </w:pPr>
              </w:pPrChange>
            </w:pPr>
            <w:ins w:id="287" w:author="Autor">
              <w:r w:rsidRPr="00FE74F9">
                <w:lastRenderedPageBreak/>
                <w:t>Dane Godzinowe</w:t>
              </w:r>
            </w:ins>
          </w:p>
        </w:tc>
        <w:tc>
          <w:tcPr>
            <w:tcW w:w="6946" w:type="dxa"/>
          </w:tcPr>
          <w:p w14:paraId="34E49826" w14:textId="2361D90A" w:rsidR="00C44B75" w:rsidRPr="00FE74F9" w:rsidRDefault="00C44B75" w:rsidP="00430ABC">
            <w:pPr>
              <w:jc w:val="both"/>
              <w:rPr>
                <w:ins w:id="288" w:author="Autor"/>
              </w:rPr>
            </w:pPr>
            <w:ins w:id="289" w:author="Autor">
              <w:r w:rsidRPr="00FE74F9">
                <w:t>Arkusz do wprowadzenia dla każdej godziny roku kolejnych lat ilości energii elektrycznej zakupionej z zewnątrz i nadwyżek nie zużytej energii sprzedanej na zewnątrz.</w:t>
              </w:r>
            </w:ins>
          </w:p>
        </w:tc>
      </w:tr>
      <w:tr w:rsidR="00C44B75" w:rsidRPr="00FE74F9" w14:paraId="2DB89749" w14:textId="77777777" w:rsidTr="00C15E0E">
        <w:trPr>
          <w:ins w:id="290" w:author="Autor"/>
        </w:trPr>
        <w:tc>
          <w:tcPr>
            <w:tcW w:w="2547" w:type="dxa"/>
          </w:tcPr>
          <w:p w14:paraId="11528747" w14:textId="7BD019CA" w:rsidR="00C44B75" w:rsidRPr="00FE74F9" w:rsidRDefault="00C44B75">
            <w:pPr>
              <w:rPr>
                <w:ins w:id="291" w:author="Autor"/>
              </w:rPr>
              <w:pPrChange w:id="292" w:author="Autor">
                <w:pPr>
                  <w:jc w:val="both"/>
                </w:pPr>
              </w:pPrChange>
            </w:pPr>
            <w:ins w:id="293" w:author="Autor">
              <w:r w:rsidRPr="00FE74F9">
                <w:t>PLN Sprz</w:t>
              </w:r>
            </w:ins>
          </w:p>
        </w:tc>
        <w:tc>
          <w:tcPr>
            <w:tcW w:w="6946" w:type="dxa"/>
          </w:tcPr>
          <w:p w14:paraId="261C7B72" w14:textId="797A4D52" w:rsidR="00C44B75" w:rsidRPr="00FE74F9" w:rsidRDefault="00C44B75" w:rsidP="00430ABC">
            <w:pPr>
              <w:jc w:val="both"/>
              <w:rPr>
                <w:ins w:id="294" w:author="Autor"/>
              </w:rPr>
            </w:pPr>
            <w:ins w:id="295" w:author="Autor">
              <w:r w:rsidRPr="00FE74F9">
                <w:t>Podsumowanie sprzedaży ciepła.</w:t>
              </w:r>
            </w:ins>
          </w:p>
        </w:tc>
      </w:tr>
      <w:tr w:rsidR="00C44B75" w:rsidRPr="00FE74F9" w14:paraId="53EB6B72" w14:textId="77777777" w:rsidTr="00C15E0E">
        <w:trPr>
          <w:ins w:id="296" w:author="Autor"/>
        </w:trPr>
        <w:tc>
          <w:tcPr>
            <w:tcW w:w="2547" w:type="dxa"/>
          </w:tcPr>
          <w:p w14:paraId="50895314" w14:textId="63F53534" w:rsidR="00C44B75" w:rsidRPr="00FE74F9" w:rsidRDefault="00C44B75">
            <w:pPr>
              <w:rPr>
                <w:ins w:id="297" w:author="Autor"/>
              </w:rPr>
              <w:pPrChange w:id="298" w:author="Autor">
                <w:pPr>
                  <w:jc w:val="both"/>
                </w:pPr>
              </w:pPrChange>
            </w:pPr>
            <w:ins w:id="299" w:author="Autor">
              <w:r w:rsidRPr="00FE74F9">
                <w:t>PLN Subst</w:t>
              </w:r>
            </w:ins>
          </w:p>
        </w:tc>
        <w:tc>
          <w:tcPr>
            <w:tcW w:w="6946" w:type="dxa"/>
          </w:tcPr>
          <w:p w14:paraId="3F44F803" w14:textId="5106F3D1" w:rsidR="00C44B75" w:rsidRPr="00FE74F9" w:rsidRDefault="00C44B75" w:rsidP="00430ABC">
            <w:pPr>
              <w:jc w:val="both"/>
              <w:rPr>
                <w:ins w:id="300" w:author="Autor"/>
              </w:rPr>
            </w:pPr>
            <w:ins w:id="301" w:author="Autor">
              <w:r w:rsidRPr="00FE74F9">
                <w:t>Podsumowanie kosztów zakupu substratów.</w:t>
              </w:r>
            </w:ins>
          </w:p>
        </w:tc>
      </w:tr>
      <w:tr w:rsidR="00C44B75" w:rsidRPr="00FE74F9" w14:paraId="7E86A82D" w14:textId="77777777" w:rsidTr="00C15E0E">
        <w:trPr>
          <w:ins w:id="302" w:author="Autor"/>
        </w:trPr>
        <w:tc>
          <w:tcPr>
            <w:tcW w:w="2547" w:type="dxa"/>
          </w:tcPr>
          <w:p w14:paraId="70AA7E3A" w14:textId="12C4704C" w:rsidR="00C44B75" w:rsidRPr="00FE74F9" w:rsidRDefault="00C44B75">
            <w:pPr>
              <w:rPr>
                <w:ins w:id="303" w:author="Autor"/>
              </w:rPr>
              <w:pPrChange w:id="304" w:author="Autor">
                <w:pPr>
                  <w:jc w:val="both"/>
                </w:pPr>
              </w:pPrChange>
            </w:pPr>
            <w:ins w:id="305" w:author="Autor">
              <w:r w:rsidRPr="00FE74F9">
                <w:t>PLN Koszty mat</w:t>
              </w:r>
            </w:ins>
          </w:p>
        </w:tc>
        <w:tc>
          <w:tcPr>
            <w:tcW w:w="6946" w:type="dxa"/>
          </w:tcPr>
          <w:p w14:paraId="57B965E3" w14:textId="692935CB" w:rsidR="00C44B75" w:rsidRPr="00FE74F9" w:rsidRDefault="00C44B75" w:rsidP="00430ABC">
            <w:pPr>
              <w:jc w:val="both"/>
              <w:rPr>
                <w:ins w:id="306" w:author="Autor"/>
              </w:rPr>
            </w:pPr>
            <w:ins w:id="307" w:author="Autor">
              <w:r w:rsidRPr="00FE74F9">
                <w:t xml:space="preserve">Podsumowanie kosztów pozostałych substratów, materiałów, dodatków </w:t>
              </w:r>
              <w:del w:id="308" w:author="Autor">
                <w:r w:rsidRPr="00FE74F9" w:rsidDel="00C00489">
                  <w:delText>nie ujętych</w:delText>
                </w:r>
              </w:del>
              <w:r w:rsidR="00C00489">
                <w:t>nieujętych</w:t>
              </w:r>
              <w:r w:rsidRPr="00FE74F9">
                <w:t xml:space="preserve"> w innych arkuszach PLN.</w:t>
              </w:r>
            </w:ins>
          </w:p>
        </w:tc>
      </w:tr>
      <w:tr w:rsidR="00C44B75" w:rsidRPr="00FE74F9" w14:paraId="65BBD1D0" w14:textId="77777777" w:rsidTr="00C15E0E">
        <w:trPr>
          <w:ins w:id="309" w:author="Autor"/>
        </w:trPr>
        <w:tc>
          <w:tcPr>
            <w:tcW w:w="2547" w:type="dxa"/>
          </w:tcPr>
          <w:p w14:paraId="79CAFAF6" w14:textId="57F5B65F" w:rsidR="00C44B75" w:rsidRPr="00FE74F9" w:rsidRDefault="00C44B75">
            <w:pPr>
              <w:rPr>
                <w:ins w:id="310" w:author="Autor"/>
              </w:rPr>
              <w:pPrChange w:id="311" w:author="Autor">
                <w:pPr>
                  <w:jc w:val="both"/>
                </w:pPr>
              </w:pPrChange>
            </w:pPr>
            <w:ins w:id="312" w:author="Autor">
              <w:r w:rsidRPr="00FE74F9">
                <w:t>PLN Koszty zakup EE</w:t>
              </w:r>
            </w:ins>
          </w:p>
        </w:tc>
        <w:tc>
          <w:tcPr>
            <w:tcW w:w="6946" w:type="dxa"/>
          </w:tcPr>
          <w:p w14:paraId="7B0ABB2E" w14:textId="086242BE" w:rsidR="00C44B75" w:rsidRPr="00FE74F9" w:rsidRDefault="00C44B75" w:rsidP="00430ABC">
            <w:pPr>
              <w:jc w:val="both"/>
              <w:rPr>
                <w:ins w:id="313" w:author="Autor"/>
              </w:rPr>
            </w:pPr>
            <w:ins w:id="314" w:author="Autor">
              <w:r w:rsidRPr="00FE74F9">
                <w:t>Podsumowanie kosztów zakupu energii elektrycznej u zewnętrznych dostawców.</w:t>
              </w:r>
            </w:ins>
          </w:p>
        </w:tc>
      </w:tr>
      <w:tr w:rsidR="00C44B75" w:rsidRPr="00FE74F9" w14:paraId="6CE9F86C" w14:textId="77777777" w:rsidTr="00C15E0E">
        <w:trPr>
          <w:ins w:id="315" w:author="Autor"/>
        </w:trPr>
        <w:tc>
          <w:tcPr>
            <w:tcW w:w="2547" w:type="dxa"/>
          </w:tcPr>
          <w:p w14:paraId="7FA6FC87" w14:textId="3CA7198A" w:rsidR="00C44B75" w:rsidRPr="00FE74F9" w:rsidRDefault="00C44B75">
            <w:pPr>
              <w:rPr>
                <w:ins w:id="316" w:author="Autor"/>
              </w:rPr>
              <w:pPrChange w:id="317" w:author="Autor">
                <w:pPr>
                  <w:jc w:val="both"/>
                </w:pPr>
              </w:pPrChange>
            </w:pPr>
            <w:ins w:id="318" w:author="Autor">
              <w:r w:rsidRPr="00FE74F9">
                <w:t>PLN Koszty usł obc</w:t>
              </w:r>
            </w:ins>
          </w:p>
        </w:tc>
        <w:tc>
          <w:tcPr>
            <w:tcW w:w="6946" w:type="dxa"/>
          </w:tcPr>
          <w:p w14:paraId="4432D389" w14:textId="718B848B" w:rsidR="00C44B75" w:rsidRPr="00FE74F9" w:rsidRDefault="00C44B75" w:rsidP="00430ABC">
            <w:pPr>
              <w:jc w:val="both"/>
              <w:rPr>
                <w:ins w:id="319" w:author="Autor"/>
              </w:rPr>
            </w:pPr>
            <w:ins w:id="320" w:author="Autor">
              <w:r w:rsidRPr="00FE74F9">
                <w:t>Podsumowanie kosztów usług obcych, napraw, konserwacji, przeglądów serwisowych itp.</w:t>
              </w:r>
            </w:ins>
          </w:p>
        </w:tc>
      </w:tr>
      <w:tr w:rsidR="00C44B75" w:rsidRPr="00FE74F9" w14:paraId="7B333622" w14:textId="77777777" w:rsidTr="00C15E0E">
        <w:trPr>
          <w:ins w:id="321" w:author="Autor"/>
        </w:trPr>
        <w:tc>
          <w:tcPr>
            <w:tcW w:w="2547" w:type="dxa"/>
          </w:tcPr>
          <w:p w14:paraId="0EEB2321" w14:textId="1068B84B" w:rsidR="00C44B75" w:rsidRPr="00FE74F9" w:rsidRDefault="00C44B75">
            <w:pPr>
              <w:rPr>
                <w:ins w:id="322" w:author="Autor"/>
              </w:rPr>
              <w:pPrChange w:id="323" w:author="Autor">
                <w:pPr>
                  <w:jc w:val="both"/>
                </w:pPr>
              </w:pPrChange>
            </w:pPr>
            <w:ins w:id="324" w:author="Autor">
              <w:r w:rsidRPr="00FE74F9">
                <w:t>PLN Koszty pracy</w:t>
              </w:r>
            </w:ins>
          </w:p>
        </w:tc>
        <w:tc>
          <w:tcPr>
            <w:tcW w:w="6946" w:type="dxa"/>
          </w:tcPr>
          <w:p w14:paraId="6DAF5A97" w14:textId="1C72C906" w:rsidR="00C44B75" w:rsidRPr="00FE74F9" w:rsidRDefault="00C44B75" w:rsidP="00430ABC">
            <w:pPr>
              <w:jc w:val="both"/>
              <w:rPr>
                <w:ins w:id="325" w:author="Autor"/>
              </w:rPr>
            </w:pPr>
            <w:ins w:id="326" w:author="Autor">
              <w:r w:rsidRPr="00FE74F9">
                <w:t>Podsumowanie kosztów pracy wykonanej własnymi siłami - przez pracowników.</w:t>
              </w:r>
            </w:ins>
          </w:p>
        </w:tc>
      </w:tr>
      <w:tr w:rsidR="00C44B75" w:rsidRPr="00FE74F9" w14:paraId="2017048E" w14:textId="77777777" w:rsidTr="00C15E0E">
        <w:trPr>
          <w:ins w:id="327" w:author="Autor"/>
        </w:trPr>
        <w:tc>
          <w:tcPr>
            <w:tcW w:w="2547" w:type="dxa"/>
          </w:tcPr>
          <w:p w14:paraId="727B0CCC" w14:textId="7A96B25C" w:rsidR="00C44B75" w:rsidRPr="00FE74F9" w:rsidRDefault="00C44B75">
            <w:pPr>
              <w:rPr>
                <w:ins w:id="328" w:author="Autor"/>
              </w:rPr>
              <w:pPrChange w:id="329" w:author="Autor">
                <w:pPr>
                  <w:jc w:val="both"/>
                </w:pPr>
              </w:pPrChange>
            </w:pPr>
            <w:ins w:id="330" w:author="Autor">
              <w:r w:rsidRPr="00FE74F9">
                <w:t>PLN Koszty pozost</w:t>
              </w:r>
            </w:ins>
          </w:p>
        </w:tc>
        <w:tc>
          <w:tcPr>
            <w:tcW w:w="6946" w:type="dxa"/>
          </w:tcPr>
          <w:p w14:paraId="75A6EE75" w14:textId="5363CC87" w:rsidR="00C44B75" w:rsidRPr="00FE74F9" w:rsidRDefault="00C44B75" w:rsidP="00430ABC">
            <w:pPr>
              <w:jc w:val="both"/>
              <w:rPr>
                <w:ins w:id="331" w:author="Autor"/>
              </w:rPr>
            </w:pPr>
            <w:ins w:id="332" w:author="Autor">
              <w:r w:rsidRPr="00FE74F9">
                <w:t xml:space="preserve">Podsumowanie kosztów ogólnych i pozostałych, </w:t>
              </w:r>
              <w:del w:id="333" w:author="Autor">
                <w:r w:rsidRPr="00FE74F9" w:rsidDel="00C00489">
                  <w:delText>nie ujętych</w:delText>
                </w:r>
              </w:del>
              <w:r w:rsidR="00C00489">
                <w:t>nieujętych</w:t>
              </w:r>
              <w:r w:rsidRPr="00FE74F9">
                <w:t xml:space="preserve"> w innych arkuszach PLN.</w:t>
              </w:r>
            </w:ins>
          </w:p>
        </w:tc>
      </w:tr>
      <w:tr w:rsidR="00C44B75" w:rsidRPr="00FE74F9" w14:paraId="45030274" w14:textId="77777777" w:rsidTr="00C15E0E">
        <w:trPr>
          <w:ins w:id="334" w:author="Autor"/>
        </w:trPr>
        <w:tc>
          <w:tcPr>
            <w:tcW w:w="2547" w:type="dxa"/>
          </w:tcPr>
          <w:p w14:paraId="2D704D55" w14:textId="3AE7F01A" w:rsidR="00C44B75" w:rsidRPr="00FE74F9" w:rsidRDefault="00C44B75">
            <w:pPr>
              <w:rPr>
                <w:ins w:id="335" w:author="Autor"/>
              </w:rPr>
              <w:pPrChange w:id="336" w:author="Autor">
                <w:pPr>
                  <w:jc w:val="both"/>
                </w:pPr>
              </w:pPrChange>
            </w:pPr>
            <w:ins w:id="337" w:author="Autor">
              <w:r w:rsidRPr="00FE74F9">
                <w:t>PLN Nakł inwest</w:t>
              </w:r>
            </w:ins>
          </w:p>
        </w:tc>
        <w:tc>
          <w:tcPr>
            <w:tcW w:w="6946" w:type="dxa"/>
          </w:tcPr>
          <w:p w14:paraId="485376D7" w14:textId="6EF2DA14" w:rsidR="00C44B75" w:rsidRPr="00FE74F9" w:rsidRDefault="00C44B75" w:rsidP="00430ABC">
            <w:pPr>
              <w:jc w:val="both"/>
              <w:rPr>
                <w:ins w:id="338" w:author="Autor"/>
              </w:rPr>
            </w:pPr>
            <w:ins w:id="339" w:author="Autor">
              <w:r w:rsidRPr="00FE74F9">
                <w:t>Podsumowanie nakładów inwestycyjnych.</w:t>
              </w:r>
            </w:ins>
          </w:p>
        </w:tc>
      </w:tr>
      <w:tr w:rsidR="00C44B75" w:rsidRPr="00FE74F9" w14:paraId="32B45D69" w14:textId="77777777" w:rsidTr="00C15E0E">
        <w:trPr>
          <w:ins w:id="340" w:author="Autor"/>
        </w:trPr>
        <w:tc>
          <w:tcPr>
            <w:tcW w:w="2547" w:type="dxa"/>
          </w:tcPr>
          <w:p w14:paraId="55C6C6E0" w14:textId="75A530CA" w:rsidR="00C44B75" w:rsidRPr="00FE74F9" w:rsidRDefault="00C44B75">
            <w:pPr>
              <w:rPr>
                <w:ins w:id="341" w:author="Autor"/>
              </w:rPr>
              <w:pPrChange w:id="342" w:author="Autor">
                <w:pPr>
                  <w:jc w:val="both"/>
                </w:pPr>
              </w:pPrChange>
            </w:pPr>
            <w:ins w:id="343" w:author="Autor">
              <w:r w:rsidRPr="00FE74F9">
                <w:t>Sch blok</w:t>
              </w:r>
            </w:ins>
          </w:p>
        </w:tc>
        <w:tc>
          <w:tcPr>
            <w:tcW w:w="6946" w:type="dxa"/>
          </w:tcPr>
          <w:p w14:paraId="45C85D69" w14:textId="5D4DBB94" w:rsidR="00C44B75" w:rsidRPr="00FE74F9" w:rsidRDefault="00C44B75" w:rsidP="00430ABC">
            <w:pPr>
              <w:jc w:val="both"/>
              <w:rPr>
                <w:ins w:id="344" w:author="Autor"/>
              </w:rPr>
            </w:pPr>
            <w:ins w:id="345" w:author="Autor">
              <w:r w:rsidRPr="00FE74F9">
                <w:t>Wizualizacja schematu przepływu strumieni energii.</w:t>
              </w:r>
            </w:ins>
          </w:p>
        </w:tc>
      </w:tr>
      <w:tr w:rsidR="00C44B75" w:rsidRPr="00FE74F9" w14:paraId="0A1B93B0" w14:textId="77777777" w:rsidTr="00C15E0E">
        <w:trPr>
          <w:ins w:id="346" w:author="Autor"/>
        </w:trPr>
        <w:tc>
          <w:tcPr>
            <w:tcW w:w="2547" w:type="dxa"/>
          </w:tcPr>
          <w:p w14:paraId="0DD07D08" w14:textId="0A2202E6" w:rsidR="00C44B75" w:rsidRPr="00FE74F9" w:rsidRDefault="00C44B75">
            <w:pPr>
              <w:rPr>
                <w:ins w:id="347" w:author="Autor"/>
              </w:rPr>
              <w:pPrChange w:id="348" w:author="Autor">
                <w:pPr>
                  <w:jc w:val="both"/>
                </w:pPr>
              </w:pPrChange>
            </w:pPr>
            <w:ins w:id="349" w:author="Autor">
              <w:r w:rsidRPr="00FE74F9">
                <w:t>LCOH</w:t>
              </w:r>
            </w:ins>
          </w:p>
        </w:tc>
        <w:tc>
          <w:tcPr>
            <w:tcW w:w="6946" w:type="dxa"/>
          </w:tcPr>
          <w:p w14:paraId="12596244" w14:textId="55D5D4C5" w:rsidR="00C44B75" w:rsidRPr="00FE74F9" w:rsidRDefault="00C44B75" w:rsidP="00430ABC">
            <w:pPr>
              <w:jc w:val="both"/>
              <w:rPr>
                <w:ins w:id="350" w:author="Autor"/>
              </w:rPr>
            </w:pPr>
            <w:ins w:id="351" w:author="Autor">
              <w:r w:rsidRPr="00FE74F9">
                <w:t>Arkusz obliczający wartość LCOH zgodnie z metodologią określoną w Załączniku nr 1.</w:t>
              </w:r>
            </w:ins>
          </w:p>
        </w:tc>
      </w:tr>
      <w:tr w:rsidR="00C44B75" w:rsidRPr="00FE74F9" w14:paraId="0B9C4728" w14:textId="77777777" w:rsidTr="00C15E0E">
        <w:trPr>
          <w:ins w:id="352" w:author="Autor"/>
        </w:trPr>
        <w:tc>
          <w:tcPr>
            <w:tcW w:w="2547" w:type="dxa"/>
          </w:tcPr>
          <w:p w14:paraId="3CD54B9D" w14:textId="075071A5" w:rsidR="00C44B75" w:rsidRPr="00FE74F9" w:rsidRDefault="00C44B75">
            <w:pPr>
              <w:rPr>
                <w:ins w:id="353" w:author="Autor"/>
              </w:rPr>
              <w:pPrChange w:id="354" w:author="Autor">
                <w:pPr>
                  <w:jc w:val="both"/>
                </w:pPr>
              </w:pPrChange>
            </w:pPr>
            <w:ins w:id="355" w:author="Autor">
              <w:r w:rsidRPr="00FE74F9">
                <w:t>Progn cen ener, pracy</w:t>
              </w:r>
            </w:ins>
          </w:p>
        </w:tc>
        <w:tc>
          <w:tcPr>
            <w:tcW w:w="6946" w:type="dxa"/>
          </w:tcPr>
          <w:p w14:paraId="5DC28CB1" w14:textId="342485E2" w:rsidR="00C44B75" w:rsidRPr="00FE74F9" w:rsidRDefault="00C44B75" w:rsidP="00430ABC">
            <w:pPr>
              <w:jc w:val="both"/>
              <w:rPr>
                <w:ins w:id="356" w:author="Autor"/>
              </w:rPr>
            </w:pPr>
            <w:ins w:id="357" w:author="Autor">
              <w:r w:rsidRPr="00FE74F9">
                <w:t>Dane prognozowanych cen energii i pracy w kolejnych latach.</w:t>
              </w:r>
            </w:ins>
          </w:p>
        </w:tc>
      </w:tr>
      <w:tr w:rsidR="00C44B75" w:rsidRPr="00FE74F9" w14:paraId="3BEF8F55" w14:textId="77777777" w:rsidTr="00C15E0E">
        <w:trPr>
          <w:ins w:id="358" w:author="Autor"/>
        </w:trPr>
        <w:tc>
          <w:tcPr>
            <w:tcW w:w="2547" w:type="dxa"/>
          </w:tcPr>
          <w:p w14:paraId="31312711" w14:textId="7830F8C1" w:rsidR="00C44B75" w:rsidRPr="00FE74F9" w:rsidRDefault="00C44B75">
            <w:pPr>
              <w:rPr>
                <w:ins w:id="359" w:author="Autor"/>
              </w:rPr>
              <w:pPrChange w:id="360" w:author="Autor">
                <w:pPr>
                  <w:jc w:val="both"/>
                </w:pPr>
              </w:pPrChange>
            </w:pPr>
            <w:ins w:id="361" w:author="Autor">
              <w:r w:rsidRPr="00FE74F9">
                <w:t>Ceny substr BIOGAZownia</w:t>
              </w:r>
            </w:ins>
          </w:p>
        </w:tc>
        <w:tc>
          <w:tcPr>
            <w:tcW w:w="6946" w:type="dxa"/>
          </w:tcPr>
          <w:p w14:paraId="45B4961C" w14:textId="09C3F329" w:rsidR="00C44B75" w:rsidRPr="00FE74F9" w:rsidRDefault="00C44B75" w:rsidP="00430ABC">
            <w:pPr>
              <w:jc w:val="both"/>
              <w:rPr>
                <w:ins w:id="362" w:author="Autor"/>
              </w:rPr>
            </w:pPr>
            <w:ins w:id="363" w:author="Autor">
              <w:r w:rsidRPr="00FE74F9">
                <w:t>Dane prognozowanych cen substratów wykorzystywanych w biogazowniach w kolejnych latach.</w:t>
              </w:r>
            </w:ins>
          </w:p>
        </w:tc>
      </w:tr>
      <w:tr w:rsidR="00C44B75" w:rsidRPr="00FE74F9" w14:paraId="4FE6EB58" w14:textId="77777777" w:rsidTr="00C15E0E">
        <w:trPr>
          <w:ins w:id="364" w:author="Autor"/>
        </w:trPr>
        <w:tc>
          <w:tcPr>
            <w:tcW w:w="2547" w:type="dxa"/>
          </w:tcPr>
          <w:p w14:paraId="5A907E77" w14:textId="3D5426DD" w:rsidR="00C44B75" w:rsidRPr="00FE74F9" w:rsidRDefault="00C44B75">
            <w:pPr>
              <w:rPr>
                <w:ins w:id="365" w:author="Autor"/>
              </w:rPr>
              <w:pPrChange w:id="366" w:author="Autor">
                <w:pPr>
                  <w:jc w:val="both"/>
                </w:pPr>
              </w:pPrChange>
            </w:pPr>
            <w:ins w:id="367" w:author="Autor">
              <w:r w:rsidRPr="00FE74F9">
                <w:t>VDI inne</w:t>
              </w:r>
            </w:ins>
          </w:p>
        </w:tc>
        <w:tc>
          <w:tcPr>
            <w:tcW w:w="6946" w:type="dxa"/>
          </w:tcPr>
          <w:p w14:paraId="7450840D" w14:textId="5231BF92" w:rsidR="00C44B75" w:rsidRPr="00FE74F9" w:rsidRDefault="00C44B75" w:rsidP="00430ABC">
            <w:pPr>
              <w:jc w:val="both"/>
              <w:rPr>
                <w:ins w:id="368" w:author="Autor"/>
              </w:rPr>
            </w:pPr>
            <w:ins w:id="369" w:author="Autor">
              <w:r w:rsidRPr="00FE74F9">
                <w:t>Okresy użytkowania, koszt napraw, konserwacji i przeglądów według VDI.</w:t>
              </w:r>
            </w:ins>
          </w:p>
        </w:tc>
      </w:tr>
    </w:tbl>
    <w:p w14:paraId="1D27FBD8" w14:textId="40BDC6EB" w:rsidR="00430ABC" w:rsidDel="00430ABC" w:rsidRDefault="00430ABC">
      <w:pPr>
        <w:jc w:val="both"/>
        <w:rPr>
          <w:del w:id="370" w:author="Autor"/>
        </w:rPr>
        <w:pPrChange w:id="371" w:author="Autor">
          <w:pPr>
            <w:ind w:left="360"/>
            <w:jc w:val="both"/>
          </w:pPr>
        </w:pPrChange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  <w:tblPrChange w:id="372" w:author="Autor">
          <w:tblPr>
            <w:tblW w:w="9369" w:type="dxa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</w:tblPrChange>
      </w:tblPr>
      <w:tblGrid>
        <w:gridCol w:w="2274"/>
        <w:gridCol w:w="2358"/>
        <w:gridCol w:w="4861"/>
        <w:tblGridChange w:id="373">
          <w:tblGrid>
            <w:gridCol w:w="2274"/>
            <w:gridCol w:w="382"/>
            <w:gridCol w:w="2017"/>
            <w:gridCol w:w="284"/>
            <w:gridCol w:w="1115"/>
            <w:gridCol w:w="3256"/>
            <w:gridCol w:w="41"/>
          </w:tblGrid>
        </w:tblGridChange>
      </w:tblGrid>
      <w:tr w:rsidR="00827F6A" w:rsidRPr="00827F6A" w:rsidDel="00430ABC" w14:paraId="5CFEEFAC" w14:textId="417B73E6" w:rsidTr="00BF6757">
        <w:trPr>
          <w:del w:id="374" w:author="Autor"/>
        </w:trPr>
        <w:tc>
          <w:tcPr>
            <w:tcW w:w="2274" w:type="dxa"/>
            <w:shd w:val="clear" w:color="auto" w:fill="auto"/>
            <w:vAlign w:val="center"/>
            <w:tcPrChange w:id="375" w:author="Autor">
              <w:tcPr>
                <w:tcW w:w="2274" w:type="dxa"/>
                <w:shd w:val="clear" w:color="auto" w:fill="auto"/>
                <w:vAlign w:val="center"/>
              </w:tcPr>
            </w:tcPrChange>
          </w:tcPr>
          <w:p w14:paraId="08B08294" w14:textId="67A6AA6F" w:rsidR="006116A2" w:rsidRPr="00BF6757" w:rsidDel="00430ABC" w:rsidRDefault="00676055">
            <w:pPr>
              <w:spacing w:after="0" w:line="240" w:lineRule="auto"/>
              <w:jc w:val="center"/>
              <w:rPr>
                <w:del w:id="376" w:author="Autor"/>
                <w:b/>
                <w:sz w:val="20"/>
                <w:szCs w:val="20"/>
                <w:rPrChange w:id="377" w:author="Autor">
                  <w:rPr>
                    <w:del w:id="378" w:author="Autor"/>
                    <w:b/>
                    <w:bCs/>
                  </w:rPr>
                </w:rPrChange>
              </w:rPr>
              <w:pPrChange w:id="379" w:author="Autor">
                <w:pPr>
                  <w:jc w:val="center"/>
                </w:pPr>
              </w:pPrChange>
            </w:pPr>
            <w:ins w:id="380" w:author="Autor">
              <w:del w:id="381" w:author="Autor">
                <w:r w:rsidRPr="00BF6757" w:rsidDel="00430ABC">
                  <w:rPr>
                    <w:b/>
                    <w:sz w:val="20"/>
                    <w:szCs w:val="20"/>
                    <w:lang w:eastAsia="pl-PL"/>
                    <w:rPrChange w:id="382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Opis modułu</w:delText>
                </w:r>
              </w:del>
            </w:ins>
            <w:del w:id="383" w:author="Autor">
              <w:r w:rsidR="006116A2" w:rsidRPr="00BF6757" w:rsidDel="00430ABC">
                <w:rPr>
                  <w:b/>
                  <w:sz w:val="20"/>
                  <w:szCs w:val="20"/>
                  <w:rPrChange w:id="384" w:author="Autor">
                    <w:rPr>
                      <w:b/>
                      <w:bCs/>
                    </w:rPr>
                  </w:rPrChange>
                </w:rPr>
                <w:delText>Moduł</w:delText>
              </w:r>
            </w:del>
          </w:p>
        </w:tc>
        <w:tc>
          <w:tcPr>
            <w:tcW w:w="2358" w:type="dxa"/>
            <w:shd w:val="clear" w:color="auto" w:fill="auto"/>
            <w:noWrap/>
            <w:vAlign w:val="bottom"/>
            <w:tcPrChange w:id="385" w:author="Autor">
              <w:tcPr>
                <w:tcW w:w="2399" w:type="dxa"/>
                <w:gridSpan w:val="2"/>
                <w:shd w:val="clear" w:color="auto" w:fill="auto"/>
                <w:noWrap/>
                <w:vAlign w:val="bottom"/>
              </w:tcPr>
            </w:tcPrChange>
          </w:tcPr>
          <w:p w14:paraId="768E13AC" w14:textId="1C182918" w:rsidR="006116A2" w:rsidRPr="00BF6757" w:rsidDel="00430ABC" w:rsidRDefault="006116A2">
            <w:pPr>
              <w:spacing w:after="0" w:line="240" w:lineRule="auto"/>
              <w:jc w:val="center"/>
              <w:rPr>
                <w:del w:id="386" w:author="Autor"/>
                <w:b/>
                <w:sz w:val="20"/>
                <w:szCs w:val="20"/>
                <w:rPrChange w:id="387" w:author="Autor">
                  <w:rPr>
                    <w:del w:id="388" w:author="Autor"/>
                    <w:b/>
                    <w:bCs/>
                  </w:rPr>
                </w:rPrChange>
              </w:rPr>
              <w:pPrChange w:id="389" w:author="Autor">
                <w:pPr/>
              </w:pPrChange>
            </w:pPr>
            <w:del w:id="390" w:author="Autor">
              <w:r w:rsidRPr="00BF6757" w:rsidDel="00430ABC">
                <w:rPr>
                  <w:b/>
                  <w:sz w:val="20"/>
                  <w:szCs w:val="20"/>
                  <w:rPrChange w:id="391" w:author="Autor">
                    <w:rPr>
                      <w:b/>
                      <w:bCs/>
                    </w:rPr>
                  </w:rPrChange>
                </w:rPr>
                <w:delText xml:space="preserve">Nazwa </w:delText>
              </w:r>
            </w:del>
            <w:ins w:id="392" w:author="Autor">
              <w:del w:id="393" w:author="Autor">
                <w:r w:rsidR="00676055" w:rsidRPr="00BF6757" w:rsidDel="00430ABC">
                  <w:rPr>
                    <w:b/>
                    <w:sz w:val="20"/>
                    <w:szCs w:val="20"/>
                    <w:rPrChange w:id="394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arkusza</w:delText>
                </w:r>
              </w:del>
            </w:ins>
            <w:del w:id="395" w:author="Autor">
              <w:r w:rsidRPr="00BF6757" w:rsidDel="00430ABC">
                <w:rPr>
                  <w:b/>
                  <w:sz w:val="20"/>
                  <w:szCs w:val="20"/>
                  <w:rPrChange w:id="396" w:author="Autor">
                    <w:rPr>
                      <w:b/>
                      <w:bCs/>
                    </w:rPr>
                  </w:rPrChange>
                </w:rPr>
                <w:delText>skoroszytu</w:delText>
              </w:r>
            </w:del>
          </w:p>
        </w:tc>
        <w:tc>
          <w:tcPr>
            <w:tcW w:w="4861" w:type="dxa"/>
            <w:shd w:val="clear" w:color="auto" w:fill="auto"/>
            <w:tcPrChange w:id="397" w:author="Autor">
              <w:tcPr>
                <w:tcW w:w="4696" w:type="dxa"/>
                <w:gridSpan w:val="4"/>
                <w:shd w:val="clear" w:color="auto" w:fill="auto"/>
              </w:tcPr>
            </w:tcPrChange>
          </w:tcPr>
          <w:p w14:paraId="43959842" w14:textId="0C5C06BF" w:rsidR="006116A2" w:rsidRPr="00BF6757" w:rsidDel="00430ABC" w:rsidRDefault="006116A2">
            <w:pPr>
              <w:spacing w:after="0" w:line="240" w:lineRule="auto"/>
              <w:jc w:val="center"/>
              <w:rPr>
                <w:del w:id="398" w:author="Autor"/>
                <w:b/>
                <w:sz w:val="20"/>
                <w:szCs w:val="20"/>
                <w:rPrChange w:id="399" w:author="Autor">
                  <w:rPr>
                    <w:del w:id="400" w:author="Autor"/>
                    <w:b/>
                    <w:bCs/>
                  </w:rPr>
                </w:rPrChange>
              </w:rPr>
              <w:pPrChange w:id="401" w:author="Autor">
                <w:pPr/>
              </w:pPrChange>
            </w:pPr>
            <w:del w:id="402" w:author="Autor">
              <w:r w:rsidRPr="00BF6757" w:rsidDel="00430ABC">
                <w:rPr>
                  <w:b/>
                  <w:sz w:val="20"/>
                  <w:szCs w:val="20"/>
                  <w:rPrChange w:id="403" w:author="Autor">
                    <w:rPr>
                      <w:b/>
                      <w:bCs/>
                    </w:rPr>
                  </w:rPrChange>
                </w:rPr>
                <w:delText>Opis</w:delText>
              </w:r>
            </w:del>
            <w:ins w:id="404" w:author="Autor">
              <w:del w:id="405" w:author="Autor">
                <w:r w:rsidR="00676055" w:rsidRPr="00BF6757" w:rsidDel="00430ABC">
                  <w:rPr>
                    <w:b/>
                    <w:sz w:val="20"/>
                    <w:szCs w:val="20"/>
                    <w:lang w:eastAsia="pl-PL"/>
                    <w:rPrChange w:id="406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 xml:space="preserve"> arkusza</w:delText>
                </w:r>
              </w:del>
            </w:ins>
          </w:p>
        </w:tc>
      </w:tr>
      <w:tr w:rsidR="00827F6A" w:rsidRPr="00B16AC2" w:rsidDel="00430ABC" w14:paraId="3C5EA056" w14:textId="0E73CCDD" w:rsidTr="00BF6757">
        <w:tblPrEx>
          <w:tblPrExChange w:id="407" w:author="Autor">
            <w:tblPrEx>
              <w:tblW w:w="9328" w:type="dxa"/>
            </w:tblPrEx>
          </w:tblPrExChange>
        </w:tblPrEx>
        <w:trPr>
          <w:ins w:id="408" w:author="Autor"/>
          <w:del w:id="409" w:author="Autor"/>
          <w:trPrChange w:id="410" w:author="Autor">
            <w:trPr>
              <w:gridAfter w:val="0"/>
            </w:trPr>
          </w:trPrChange>
        </w:trPr>
        <w:tc>
          <w:tcPr>
            <w:tcW w:w="2274" w:type="dxa"/>
            <w:vMerge w:val="restart"/>
            <w:tcPrChange w:id="411" w:author="Autor">
              <w:tcPr>
                <w:tcW w:w="2274" w:type="dxa"/>
                <w:vMerge w:val="restart"/>
              </w:tcPr>
            </w:tcPrChange>
          </w:tcPr>
          <w:p w14:paraId="44A1AE79" w14:textId="71D834D6" w:rsidR="00827F6A" w:rsidRPr="00BF6757" w:rsidDel="00430ABC" w:rsidRDefault="00827F6A">
            <w:pPr>
              <w:spacing w:after="0" w:line="240" w:lineRule="auto"/>
              <w:jc w:val="center"/>
              <w:rPr>
                <w:ins w:id="412" w:author="Autor"/>
                <w:del w:id="413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414" w:author="Autor">
                  <w:rPr>
                    <w:ins w:id="415" w:author="Autor"/>
                    <w:del w:id="416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  <w:pPrChange w:id="417" w:author="Autor">
                <w:pPr>
                  <w:spacing w:after="0" w:line="240" w:lineRule="auto"/>
                </w:pPr>
              </w:pPrChange>
            </w:pPr>
            <w:ins w:id="418" w:author="Autor">
              <w:del w:id="419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420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Arkusze pomocnicze i informacyjne</w:delText>
                </w:r>
              </w:del>
            </w:ins>
          </w:p>
        </w:tc>
        <w:tc>
          <w:tcPr>
            <w:tcW w:w="2358" w:type="dxa"/>
            <w:shd w:val="clear" w:color="auto" w:fill="auto"/>
            <w:noWrap/>
            <w:hideMark/>
            <w:tcPrChange w:id="421" w:author="Autor">
              <w:tcPr>
                <w:tcW w:w="3798" w:type="dxa"/>
                <w:gridSpan w:val="4"/>
                <w:shd w:val="clear" w:color="auto" w:fill="auto"/>
                <w:noWrap/>
                <w:hideMark/>
              </w:tcPr>
            </w:tcPrChange>
          </w:tcPr>
          <w:p w14:paraId="09AF26A3" w14:textId="756F56EF" w:rsidR="00827F6A" w:rsidRPr="00BF6757" w:rsidDel="00430ABC" w:rsidRDefault="00827F6A">
            <w:pPr>
              <w:spacing w:after="0" w:line="240" w:lineRule="auto"/>
              <w:rPr>
                <w:ins w:id="422" w:author="Autor"/>
                <w:del w:id="423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424" w:author="Autor">
                  <w:rPr>
                    <w:ins w:id="425" w:author="Autor"/>
                    <w:del w:id="426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427" w:author="Autor">
              <w:del w:id="428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429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Spis arkuszy</w:delText>
                </w:r>
              </w:del>
            </w:ins>
          </w:p>
        </w:tc>
        <w:tc>
          <w:tcPr>
            <w:tcW w:w="4861" w:type="dxa"/>
            <w:shd w:val="clear" w:color="auto" w:fill="auto"/>
            <w:vAlign w:val="center"/>
            <w:tcPrChange w:id="430" w:author="Autor">
              <w:tcPr>
                <w:tcW w:w="0" w:type="auto"/>
                <w:shd w:val="clear" w:color="auto" w:fill="auto"/>
              </w:tcPr>
            </w:tcPrChange>
          </w:tcPr>
          <w:p w14:paraId="1F69E40E" w14:textId="711D5C88" w:rsidR="00827F6A" w:rsidRPr="00BF6757" w:rsidDel="00430ABC" w:rsidRDefault="00827F6A">
            <w:pPr>
              <w:spacing w:after="0" w:line="240" w:lineRule="auto"/>
              <w:rPr>
                <w:ins w:id="431" w:author="Autor"/>
                <w:del w:id="432" w:author="Autor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  <w:rPrChange w:id="433" w:author="Autor">
                  <w:rPr>
                    <w:ins w:id="434" w:author="Autor"/>
                    <w:del w:id="435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436" w:author="Autor">
              <w:del w:id="437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Spis wszystkich arkuszy zawartych w tym skoroszycie.</w:delText>
                </w:r>
              </w:del>
            </w:ins>
          </w:p>
        </w:tc>
      </w:tr>
      <w:tr w:rsidR="00827F6A" w:rsidRPr="00B16AC2" w:rsidDel="00430ABC" w14:paraId="424CCE27" w14:textId="16A6EAAE" w:rsidTr="00BF6757">
        <w:tblPrEx>
          <w:tblPrExChange w:id="438" w:author="Autor">
            <w:tblPrEx>
              <w:tblW w:w="9328" w:type="dxa"/>
            </w:tblPrEx>
          </w:tblPrExChange>
        </w:tblPrEx>
        <w:trPr>
          <w:ins w:id="439" w:author="Autor"/>
          <w:del w:id="440" w:author="Autor"/>
          <w:trPrChange w:id="441" w:author="Autor">
            <w:trPr>
              <w:gridAfter w:val="0"/>
            </w:trPr>
          </w:trPrChange>
        </w:trPr>
        <w:tc>
          <w:tcPr>
            <w:tcW w:w="2274" w:type="dxa"/>
            <w:vMerge/>
            <w:tcPrChange w:id="442" w:author="Autor">
              <w:tcPr>
                <w:tcW w:w="2274" w:type="dxa"/>
                <w:vMerge/>
              </w:tcPr>
            </w:tcPrChange>
          </w:tcPr>
          <w:p w14:paraId="1539E660" w14:textId="0B86ECB7" w:rsidR="00827F6A" w:rsidRPr="00BF6757" w:rsidDel="00430ABC" w:rsidRDefault="00827F6A">
            <w:pPr>
              <w:spacing w:after="0" w:line="240" w:lineRule="auto"/>
              <w:rPr>
                <w:ins w:id="443" w:author="Autor"/>
                <w:del w:id="444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445" w:author="Autor">
                  <w:rPr>
                    <w:ins w:id="446" w:author="Autor"/>
                    <w:del w:id="447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hideMark/>
            <w:tcPrChange w:id="448" w:author="Autor">
              <w:tcPr>
                <w:tcW w:w="3798" w:type="dxa"/>
                <w:gridSpan w:val="4"/>
                <w:shd w:val="clear" w:color="auto" w:fill="auto"/>
                <w:noWrap/>
                <w:hideMark/>
              </w:tcPr>
            </w:tcPrChange>
          </w:tcPr>
          <w:p w14:paraId="6947B043" w14:textId="671CD591" w:rsidR="00827F6A" w:rsidRPr="00BF6757" w:rsidDel="00430ABC" w:rsidRDefault="00827F6A">
            <w:pPr>
              <w:spacing w:after="0" w:line="240" w:lineRule="auto"/>
              <w:rPr>
                <w:ins w:id="449" w:author="Autor"/>
                <w:del w:id="450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451" w:author="Autor">
                  <w:rPr>
                    <w:ins w:id="452" w:author="Autor"/>
                    <w:del w:id="453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454" w:author="Autor">
              <w:del w:id="455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456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Wyniki</w:delText>
                </w:r>
              </w:del>
            </w:ins>
          </w:p>
        </w:tc>
        <w:tc>
          <w:tcPr>
            <w:tcW w:w="4861" w:type="dxa"/>
            <w:shd w:val="clear" w:color="auto" w:fill="auto"/>
            <w:vAlign w:val="center"/>
            <w:tcPrChange w:id="457" w:author="Autor">
              <w:tcPr>
                <w:tcW w:w="0" w:type="auto"/>
                <w:shd w:val="clear" w:color="auto" w:fill="auto"/>
              </w:tcPr>
            </w:tcPrChange>
          </w:tcPr>
          <w:p w14:paraId="7E41EDCD" w14:textId="6AC8064F" w:rsidR="00827F6A" w:rsidRPr="00BF6757" w:rsidDel="00430ABC" w:rsidRDefault="00827F6A">
            <w:pPr>
              <w:spacing w:after="0" w:line="240" w:lineRule="auto"/>
              <w:rPr>
                <w:ins w:id="458" w:author="Autor"/>
                <w:del w:id="459" w:author="Autor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  <w:rPrChange w:id="460" w:author="Autor">
                  <w:rPr>
                    <w:ins w:id="461" w:author="Autor"/>
                    <w:del w:id="462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463" w:author="Autor">
              <w:del w:id="464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wyników obliczeń kryteriów konkursowych.</w:delText>
                </w:r>
                <w:r w:rsidRPr="00B16AC2" w:rsidDel="00430ABC">
                  <w:rPr>
                    <w:rFonts w:ascii="Calibri" w:eastAsia="Times New Roman" w:hAnsi="Calibri" w:cs="Calibri"/>
                    <w:color w:val="000000"/>
                    <w:sz w:val="20"/>
                    <w:szCs w:val="20"/>
                    <w:lang w:eastAsia="pl-PL"/>
                  </w:rPr>
                  <w:delText>Podsumowanie wyników obliczeń kryteriów konkursowych</w:delText>
                </w:r>
              </w:del>
            </w:ins>
          </w:p>
        </w:tc>
      </w:tr>
      <w:tr w:rsidR="00827F6A" w:rsidRPr="00B16AC2" w:rsidDel="00430ABC" w14:paraId="2A325D2B" w14:textId="3B74B7C4" w:rsidTr="00BF6757">
        <w:tblPrEx>
          <w:tblPrExChange w:id="465" w:author="Autor">
            <w:tblPrEx>
              <w:tblW w:w="9328" w:type="dxa"/>
            </w:tblPrEx>
          </w:tblPrExChange>
        </w:tblPrEx>
        <w:trPr>
          <w:del w:id="466" w:author="Autor"/>
          <w:trPrChange w:id="467" w:author="Autor">
            <w:trPr>
              <w:gridAfter w:val="0"/>
            </w:trPr>
          </w:trPrChange>
        </w:trPr>
        <w:tc>
          <w:tcPr>
            <w:tcW w:w="2274" w:type="dxa"/>
            <w:vMerge w:val="restart"/>
            <w:shd w:val="clear" w:color="auto" w:fill="auto"/>
            <w:tcPrChange w:id="468" w:author="Autor">
              <w:tcPr>
                <w:tcW w:w="2274" w:type="dxa"/>
                <w:vMerge w:val="restart"/>
                <w:shd w:val="clear" w:color="auto" w:fill="auto"/>
              </w:tcPr>
            </w:tcPrChange>
          </w:tcPr>
          <w:p w14:paraId="4941AA0F" w14:textId="30DAAB47" w:rsidR="00827F6A" w:rsidRPr="00BF6757" w:rsidDel="00430ABC" w:rsidRDefault="00827F6A">
            <w:pPr>
              <w:spacing w:after="0" w:line="240" w:lineRule="auto"/>
              <w:jc w:val="center"/>
              <w:rPr>
                <w:del w:id="469" w:author="Autor"/>
                <w:bCs/>
                <w:sz w:val="20"/>
                <w:szCs w:val="20"/>
                <w:rPrChange w:id="470" w:author="Autor">
                  <w:rPr>
                    <w:del w:id="471" w:author="Autor"/>
                    <w:b/>
                    <w:bCs/>
                  </w:rPr>
                </w:rPrChange>
              </w:rPr>
              <w:pPrChange w:id="472" w:author="Autor">
                <w:pPr>
                  <w:jc w:val="center"/>
                </w:pPr>
              </w:pPrChange>
            </w:pPr>
            <w:del w:id="473" w:author="Autor"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474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 xml:space="preserve">Arkusze do wprowadzenia wartości ponoszonych </w:delText>
              </w:r>
            </w:del>
            <w:ins w:id="475" w:author="Autor">
              <w:del w:id="476" w:author="Autor">
                <w:r w:rsidRPr="00BF6757" w:rsidDel="00430ABC">
                  <w:rPr>
                    <w:rFonts w:eastAsia="Times New Roman"/>
                    <w:bCs/>
                    <w:color w:val="000000" w:themeColor="text1"/>
                    <w:sz w:val="20"/>
                    <w:szCs w:val="20"/>
                    <w:lang w:eastAsia="pl-PL"/>
                    <w:rPrChange w:id="477" w:author="Autor">
                      <w:rPr>
                        <w:rFonts w:eastAsia="Times New Roman"/>
                        <w:b/>
                        <w:bCs/>
                        <w:color w:val="000000" w:themeColor="text1"/>
                        <w:lang w:eastAsia="pl-PL"/>
                      </w:rPr>
                    </w:rPrChange>
                  </w:rPr>
                  <w:delText>nakładów,</w:delText>
                </w:r>
              </w:del>
            </w:ins>
            <w:del w:id="478" w:author="Autor"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479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>nakładach i wartości</w:delText>
              </w:r>
            </w:del>
            <w:ins w:id="480" w:author="Autor">
              <w:del w:id="481" w:author="Autor">
                <w:r w:rsidRPr="00BF6757" w:rsidDel="00430ABC">
                  <w:rPr>
                    <w:rFonts w:eastAsia="Times New Roman"/>
                    <w:bCs/>
                    <w:color w:val="000000" w:themeColor="text1"/>
                    <w:sz w:val="20"/>
                    <w:szCs w:val="20"/>
                    <w:lang w:eastAsia="pl-PL"/>
                    <w:rPrChange w:id="482" w:author="Autor">
                      <w:rPr>
                        <w:rFonts w:eastAsia="Times New Roman"/>
                        <w:b/>
                        <w:bCs/>
                        <w:color w:val="000000" w:themeColor="text1"/>
                        <w:lang w:eastAsia="pl-PL"/>
                      </w:rPr>
                    </w:rPrChange>
                  </w:rPr>
                  <w:delText xml:space="preserve"> rezydualnej, ponoszonych kosztów dla wyliczenia LCOH</w:delText>
                </w:r>
              </w:del>
            </w:ins>
          </w:p>
        </w:tc>
        <w:tc>
          <w:tcPr>
            <w:tcW w:w="2358" w:type="dxa"/>
            <w:shd w:val="clear" w:color="auto" w:fill="auto"/>
            <w:noWrap/>
            <w:tcPrChange w:id="483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7725E999" w14:textId="25F82C9C" w:rsidR="00827F6A" w:rsidRPr="00BF6757" w:rsidDel="00430ABC" w:rsidRDefault="00827F6A">
            <w:pPr>
              <w:spacing w:after="0" w:line="240" w:lineRule="auto"/>
              <w:rPr>
                <w:del w:id="484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485" w:author="Autor">
                  <w:rPr>
                    <w:del w:id="486" w:author="Autor"/>
                    <w:b/>
                    <w:bCs/>
                  </w:rPr>
                </w:rPrChange>
              </w:rPr>
              <w:pPrChange w:id="487" w:author="Autor">
                <w:pPr/>
              </w:pPrChange>
            </w:pPr>
            <w:ins w:id="488" w:author="Autor">
              <w:del w:id="489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490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Ustawienia</w:delText>
                </w:r>
              </w:del>
            </w:ins>
            <w:del w:id="491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492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CAPEX EC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493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047F7EDB" w14:textId="44E90BC1" w:rsidR="00827F6A" w:rsidRPr="00BF6757" w:rsidDel="00430ABC" w:rsidRDefault="00827F6A">
            <w:pPr>
              <w:spacing w:after="0" w:line="240" w:lineRule="auto"/>
              <w:rPr>
                <w:del w:id="494" w:author="Autor"/>
                <w:b/>
                <w:bCs/>
                <w:sz w:val="20"/>
                <w:szCs w:val="20"/>
                <w:rPrChange w:id="495" w:author="Autor">
                  <w:rPr>
                    <w:del w:id="496" w:author="Autor"/>
                    <w:b/>
                    <w:bCs/>
                  </w:rPr>
                </w:rPrChange>
              </w:rPr>
              <w:pPrChange w:id="497" w:author="Autor">
                <w:pPr/>
              </w:pPrChange>
            </w:pPr>
            <w:ins w:id="498" w:author="Autor">
              <w:del w:id="499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Do tego arkusza należy wprowadzić podstawowe informacje o rozwiązaniu Przedsięwzięcia, które opracował Wnioskodawca.</w:delText>
                </w:r>
              </w:del>
            </w:ins>
            <w:del w:id="500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50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danych wejściowych - do wprowadzania danych o nakładach na infrastrukturę służącą wyłącznie wytwarzaniu, dystrybucji i odbiorowi energii cieplnej </w:delText>
              </w:r>
            </w:del>
          </w:p>
        </w:tc>
      </w:tr>
      <w:tr w:rsidR="00827F6A" w:rsidRPr="00B16AC2" w:rsidDel="00430ABC" w14:paraId="1CBDA5CB" w14:textId="61D44152" w:rsidTr="00BF6757">
        <w:tblPrEx>
          <w:tblPrExChange w:id="502" w:author="Autor">
            <w:tblPrEx>
              <w:tblW w:w="9328" w:type="dxa"/>
            </w:tblPrEx>
          </w:tblPrExChange>
        </w:tblPrEx>
        <w:trPr>
          <w:del w:id="503" w:author="Autor"/>
          <w:trPrChange w:id="504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505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1EC03E9F" w14:textId="07BAAD14" w:rsidR="00827F6A" w:rsidRPr="00BF6757" w:rsidDel="00430ABC" w:rsidRDefault="00827F6A">
            <w:pPr>
              <w:spacing w:after="0" w:line="240" w:lineRule="auto"/>
              <w:jc w:val="center"/>
              <w:rPr>
                <w:del w:id="506" w:author="Autor"/>
                <w:bCs/>
                <w:sz w:val="20"/>
                <w:szCs w:val="20"/>
                <w:rPrChange w:id="507" w:author="Autor">
                  <w:rPr>
                    <w:del w:id="508" w:author="Autor"/>
                    <w:b/>
                    <w:bCs/>
                  </w:rPr>
                </w:rPrChange>
              </w:rPr>
              <w:pPrChange w:id="509" w:author="Autor">
                <w:pPr>
                  <w:jc w:val="center"/>
                </w:pPr>
              </w:pPrChange>
            </w:pPr>
          </w:p>
        </w:tc>
        <w:tc>
          <w:tcPr>
            <w:tcW w:w="2358" w:type="dxa"/>
            <w:shd w:val="clear" w:color="auto" w:fill="auto"/>
            <w:noWrap/>
            <w:tcPrChange w:id="510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502F1781" w14:textId="3684BEF5" w:rsidR="00827F6A" w:rsidRPr="00BF6757" w:rsidDel="00430ABC" w:rsidRDefault="00827F6A">
            <w:pPr>
              <w:spacing w:after="0" w:line="240" w:lineRule="auto"/>
              <w:rPr>
                <w:del w:id="511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512" w:author="Autor">
                  <w:rPr>
                    <w:del w:id="513" w:author="Autor"/>
                    <w:b/>
                    <w:bCs/>
                  </w:rPr>
                </w:rPrChange>
              </w:rPr>
              <w:pPrChange w:id="514" w:author="Autor">
                <w:pPr/>
              </w:pPrChange>
            </w:pPr>
            <w:del w:id="515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516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CAPEX </w:delText>
              </w:r>
            </w:del>
            <w:ins w:id="517" w:author="Autor">
              <w:del w:id="518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519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EC</w:delText>
                </w:r>
              </w:del>
            </w:ins>
            <w:del w:id="520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52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E+C skoj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522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39A57D1D" w14:textId="34BA156A" w:rsidR="00827F6A" w:rsidRPr="00BF6757" w:rsidDel="00430ABC" w:rsidRDefault="00827F6A">
            <w:pPr>
              <w:spacing w:after="0" w:line="240" w:lineRule="auto"/>
              <w:rPr>
                <w:del w:id="523" w:author="Autor"/>
                <w:b/>
                <w:bCs/>
                <w:sz w:val="20"/>
                <w:szCs w:val="20"/>
                <w:rPrChange w:id="524" w:author="Autor">
                  <w:rPr>
                    <w:del w:id="525" w:author="Autor"/>
                    <w:b/>
                    <w:bCs/>
                  </w:rPr>
                </w:rPrChange>
              </w:rPr>
              <w:pPrChange w:id="526" w:author="Autor">
                <w:pPr/>
              </w:pPrChange>
            </w:pPr>
            <w:ins w:id="527" w:author="Autor">
              <w:del w:id="528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nakładach na infrastrukturę służącą wyłącznie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cieplnej.</w:delText>
                </w:r>
              </w:del>
            </w:ins>
            <w:del w:id="529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530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Arkusz danych wejściowych - do wprowadzania danych o nakładach na infrastrukturę służącą wytwarzaniu, dystrybucji i odbiorowi energii cieplnej i elektrycznej wytworzonych w skojarzeniu (CHP)</w:delText>
              </w:r>
            </w:del>
          </w:p>
        </w:tc>
      </w:tr>
      <w:tr w:rsidR="00827F6A" w:rsidRPr="00B16AC2" w:rsidDel="00430ABC" w14:paraId="0DF65D0B" w14:textId="095BAEBC" w:rsidTr="00BF6757">
        <w:tblPrEx>
          <w:tblPrExChange w:id="531" w:author="Autor">
            <w:tblPrEx>
              <w:tblW w:w="9328" w:type="dxa"/>
            </w:tblPrEx>
          </w:tblPrExChange>
        </w:tblPrEx>
        <w:trPr>
          <w:del w:id="532" w:author="Autor"/>
          <w:trPrChange w:id="533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534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62675E38" w14:textId="26DAE160" w:rsidR="00827F6A" w:rsidRPr="00BF6757" w:rsidDel="00430ABC" w:rsidRDefault="00827F6A">
            <w:pPr>
              <w:spacing w:after="0" w:line="240" w:lineRule="auto"/>
              <w:jc w:val="center"/>
              <w:rPr>
                <w:del w:id="535" w:author="Autor"/>
                <w:bCs/>
                <w:sz w:val="20"/>
                <w:szCs w:val="20"/>
                <w:rPrChange w:id="536" w:author="Autor">
                  <w:rPr>
                    <w:del w:id="537" w:author="Autor"/>
                    <w:b/>
                    <w:bCs/>
                  </w:rPr>
                </w:rPrChange>
              </w:rPr>
              <w:pPrChange w:id="538" w:author="Autor">
                <w:pPr>
                  <w:jc w:val="center"/>
                </w:pPr>
              </w:pPrChange>
            </w:pPr>
          </w:p>
        </w:tc>
        <w:tc>
          <w:tcPr>
            <w:tcW w:w="2358" w:type="dxa"/>
            <w:shd w:val="clear" w:color="auto" w:fill="auto"/>
            <w:noWrap/>
            <w:tcPrChange w:id="539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32968228" w14:textId="70E8AF5A" w:rsidR="00827F6A" w:rsidRPr="00BF6757" w:rsidDel="00430ABC" w:rsidRDefault="00827F6A">
            <w:pPr>
              <w:spacing w:after="0" w:line="240" w:lineRule="auto"/>
              <w:rPr>
                <w:del w:id="540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541" w:author="Autor">
                  <w:rPr>
                    <w:del w:id="542" w:author="Autor"/>
                    <w:b/>
                    <w:bCs/>
                  </w:rPr>
                </w:rPrChange>
              </w:rPr>
              <w:pPrChange w:id="543" w:author="Autor">
                <w:pPr/>
              </w:pPrChange>
            </w:pPr>
            <w:del w:id="544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545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CAPEX EE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546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530BFD04" w14:textId="0FAA0A59" w:rsidR="00827F6A" w:rsidRPr="00BF6757" w:rsidDel="00430ABC" w:rsidRDefault="00827F6A">
            <w:pPr>
              <w:spacing w:after="0" w:line="240" w:lineRule="auto"/>
              <w:rPr>
                <w:del w:id="547" w:author="Autor"/>
                <w:b/>
                <w:bCs/>
                <w:sz w:val="20"/>
                <w:szCs w:val="20"/>
                <w:rPrChange w:id="548" w:author="Autor">
                  <w:rPr>
                    <w:del w:id="549" w:author="Autor"/>
                    <w:b/>
                    <w:bCs/>
                  </w:rPr>
                </w:rPrChange>
              </w:rPr>
              <w:pPrChange w:id="550" w:author="Autor">
                <w:pPr/>
              </w:pPrChange>
            </w:pPr>
            <w:ins w:id="551" w:author="Autor">
              <w:del w:id="552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nakładach na infrastrukturę służącą wyłącznie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elektrycznej.</w:delText>
                </w:r>
              </w:del>
            </w:ins>
            <w:del w:id="553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554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danych wejściowych - do wprowadzania danych o nakładach na infrastrukturę służącą wyłącznie wytwarzaniu, dystrybucji i odbiorowi energii elektrycznej </w:delText>
              </w:r>
            </w:del>
          </w:p>
        </w:tc>
      </w:tr>
      <w:tr w:rsidR="00827F6A" w:rsidRPr="00B16AC2" w:rsidDel="00430ABC" w14:paraId="5F312394" w14:textId="1A59E1C0" w:rsidTr="00BF6757">
        <w:tblPrEx>
          <w:tblPrExChange w:id="555" w:author="Autor">
            <w:tblPrEx>
              <w:tblW w:w="9328" w:type="dxa"/>
            </w:tblPrEx>
          </w:tblPrExChange>
        </w:tblPrEx>
        <w:trPr>
          <w:del w:id="556" w:author="Autor"/>
          <w:trPrChange w:id="557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558" w:author="Autor" w:date="1900-01-29T18:52:00Z"/>
            <w:tcPrChange w:id="559" w:author="Autor">
              <w:tcPr>
                <w:tcW w:w="2274" w:type="dxa"/>
                <w:shd w:val="clear" w:color="auto" w:fill="auto"/>
                <w:cellMerge w:id="560" w:author="Autor" w:date="1900-01-29T18:52:00Z"/>
              </w:tcPr>
            </w:tcPrChange>
          </w:tcPr>
          <w:p w14:paraId="62AB16C3" w14:textId="736E868C" w:rsidR="00827F6A" w:rsidRPr="00BF6757" w:rsidDel="00430ABC" w:rsidRDefault="00827F6A">
            <w:pPr>
              <w:spacing w:after="0" w:line="240" w:lineRule="auto"/>
              <w:jc w:val="center"/>
              <w:rPr>
                <w:del w:id="561" w:author="Autor"/>
                <w:bCs/>
                <w:sz w:val="20"/>
                <w:szCs w:val="20"/>
                <w:rPrChange w:id="562" w:author="Autor">
                  <w:rPr>
                    <w:del w:id="563" w:author="Autor"/>
                    <w:b/>
                    <w:bCs/>
                  </w:rPr>
                </w:rPrChange>
              </w:rPr>
              <w:pPrChange w:id="564" w:author="Autor">
                <w:pPr>
                  <w:jc w:val="center"/>
                </w:pPr>
              </w:pPrChange>
            </w:pPr>
            <w:del w:id="565" w:author="Autor"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566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 xml:space="preserve">Arkusze do wprowadzania Danych Godzinowych o Zakupie – Sprzedaży strumieniach </w:delText>
              </w:r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567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lastRenderedPageBreak/>
                <w:delText>godzinowych cen, energii, kosztów</w:delText>
              </w:r>
            </w:del>
          </w:p>
        </w:tc>
        <w:tc>
          <w:tcPr>
            <w:tcW w:w="2358" w:type="dxa"/>
            <w:shd w:val="clear" w:color="auto" w:fill="auto"/>
            <w:noWrap/>
            <w:tcPrChange w:id="568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58952270" w14:textId="42ED320A" w:rsidR="00827F6A" w:rsidRPr="00BF6757" w:rsidDel="00430ABC" w:rsidRDefault="00827F6A">
            <w:pPr>
              <w:spacing w:after="0" w:line="240" w:lineRule="auto"/>
              <w:rPr>
                <w:del w:id="569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570" w:author="Autor">
                  <w:rPr>
                    <w:del w:id="571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572" w:author="Autor">
                <w:pPr/>
              </w:pPrChange>
            </w:pPr>
            <w:ins w:id="573" w:author="Autor">
              <w:del w:id="574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575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lastRenderedPageBreak/>
                  <w:delText>CAPEX E+C skoj</w:delText>
                </w:r>
              </w:del>
            </w:ins>
            <w:del w:id="576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577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DG Zak-Sprz EE MWh cz1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578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6C56F63B" w14:textId="6E464F37" w:rsidR="00827F6A" w:rsidRPr="00BF6757" w:rsidDel="00430ABC" w:rsidRDefault="00827F6A">
            <w:pPr>
              <w:spacing w:after="0" w:line="240" w:lineRule="auto"/>
              <w:rPr>
                <w:del w:id="579" w:author="Autor"/>
                <w:rFonts w:eastAsia="Times New Roman"/>
                <w:color w:val="000000" w:themeColor="text1"/>
                <w:sz w:val="20"/>
                <w:szCs w:val="20"/>
                <w:lang w:eastAsia="pl-PL"/>
                <w:rPrChange w:id="580" w:author="Autor">
                  <w:rPr>
                    <w:del w:id="581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582" w:author="Autor">
                <w:pPr/>
              </w:pPrChange>
            </w:pPr>
            <w:ins w:id="583" w:author="Autor">
              <w:del w:id="584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nakładach na infrastrukturę służącą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cieplnej i elektrycznej wytworzonych w skojarzeniu (CHP - kogeneracja).</w:delText>
                </w:r>
              </w:del>
            </w:ins>
            <w:del w:id="585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586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danych 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587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lastRenderedPageBreak/>
                <w:delText>wejściowych - do wprowadzenia danych dla każdej godziny roku dla każdego kolejnego roku w latach 2024-2026 ilości energii elektrycznej zakupionej z zewnątrz i energii sprzedanej na zewnątrz. Wartość wykorzystywane dla obliczenia Wskaźników dotyczących efektu ekonomicznego.</w:delText>
              </w:r>
            </w:del>
          </w:p>
        </w:tc>
      </w:tr>
      <w:tr w:rsidR="00827F6A" w:rsidRPr="00B16AC2" w:rsidDel="00430ABC" w14:paraId="37A299D3" w14:textId="41AD18DE" w:rsidTr="00BF6757">
        <w:tblPrEx>
          <w:tblPrExChange w:id="588" w:author="Autor">
            <w:tblPrEx>
              <w:tblW w:w="9328" w:type="dxa"/>
            </w:tblPrEx>
          </w:tblPrExChange>
        </w:tblPrEx>
        <w:trPr>
          <w:del w:id="589" w:author="Autor"/>
          <w:trPrChange w:id="590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591" w:author="Autor" w:date="1900-01-29T18:52:00Z"/>
            <w:tcPrChange w:id="592" w:author="Autor">
              <w:tcPr>
                <w:tcW w:w="2274" w:type="dxa"/>
                <w:shd w:val="clear" w:color="auto" w:fill="auto"/>
                <w:cellMerge w:id="593" w:author="Autor" w:date="1900-01-29T18:52:00Z"/>
              </w:tcPr>
            </w:tcPrChange>
          </w:tcPr>
          <w:p w14:paraId="1B864496" w14:textId="0DED482C" w:rsidR="00827F6A" w:rsidRPr="00BF6757" w:rsidDel="00430ABC" w:rsidRDefault="00827F6A">
            <w:pPr>
              <w:spacing w:after="0" w:line="240" w:lineRule="auto"/>
              <w:jc w:val="center"/>
              <w:rPr>
                <w:del w:id="594" w:author="Autor"/>
                <w:bCs/>
                <w:sz w:val="20"/>
                <w:szCs w:val="20"/>
                <w:rPrChange w:id="595" w:author="Autor">
                  <w:rPr>
                    <w:del w:id="596" w:author="Autor"/>
                    <w:b/>
                    <w:bCs/>
                  </w:rPr>
                </w:rPrChange>
              </w:rPr>
              <w:pPrChange w:id="597" w:author="Autor">
                <w:pPr>
                  <w:jc w:val="center"/>
                </w:pPr>
              </w:pPrChange>
            </w:pPr>
          </w:p>
        </w:tc>
        <w:tc>
          <w:tcPr>
            <w:tcW w:w="2358" w:type="dxa"/>
            <w:shd w:val="clear" w:color="auto" w:fill="auto"/>
            <w:noWrap/>
            <w:tcPrChange w:id="598" w:author="Autor">
              <w:tcPr>
                <w:tcW w:w="3798" w:type="dxa"/>
                <w:gridSpan w:val="4"/>
                <w:shd w:val="clear" w:color="auto" w:fill="auto"/>
                <w:noWrap/>
              </w:tcPr>
            </w:tcPrChange>
          </w:tcPr>
          <w:p w14:paraId="0901F9CC" w14:textId="7107C228" w:rsidR="00827F6A" w:rsidRPr="00BF6757" w:rsidDel="00430ABC" w:rsidRDefault="00827F6A">
            <w:pPr>
              <w:spacing w:after="0" w:line="240" w:lineRule="auto"/>
              <w:rPr>
                <w:del w:id="599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600" w:author="Autor">
                  <w:rPr>
                    <w:del w:id="601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02" w:author="Autor">
                <w:pPr/>
              </w:pPrChange>
            </w:pPr>
            <w:del w:id="603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604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DG Zak-Sprz EE Ceny RDN,OSD cz2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605" w:author="Autor">
              <w:tcPr>
                <w:tcW w:w="0" w:type="auto"/>
                <w:shd w:val="clear" w:color="auto" w:fill="auto"/>
              </w:tcPr>
            </w:tcPrChange>
          </w:tcPr>
          <w:p w14:paraId="2BD8CFA4" w14:textId="5D5930AC" w:rsidR="00827F6A" w:rsidRPr="00BF6757" w:rsidDel="00430ABC" w:rsidRDefault="00827F6A">
            <w:pPr>
              <w:spacing w:after="0" w:line="240" w:lineRule="auto"/>
              <w:rPr>
                <w:del w:id="606" w:author="Autor"/>
                <w:rFonts w:eastAsia="Times New Roman"/>
                <w:color w:val="000000" w:themeColor="text1"/>
                <w:sz w:val="20"/>
                <w:szCs w:val="20"/>
                <w:lang w:eastAsia="pl-PL"/>
                <w:rPrChange w:id="607" w:author="Autor">
                  <w:rPr>
                    <w:del w:id="608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09" w:author="Autor">
                <w:pPr/>
              </w:pPrChange>
            </w:pPr>
            <w:ins w:id="610" w:author="Autor">
              <w:del w:id="611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kosztach energii i paliw, konserwacji, napraw, ogólnych dotyczących eksploatacji infrastruktury służącej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wyłącznie</w:delText>
                </w:r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cieplnej.</w:delText>
                </w:r>
              </w:del>
            </w:ins>
            <w:del w:id="612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61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z cenami energii elektrycznej według prognozowanego kursu RDN (Rynku Dnia Następnego Towarowej Giełdy Energii) i stawek zmiennych usług dystrybucyjnych uśrednionych od różnych OSD (Operatorów Systemu Dystrybucyjnego) dla każdej godziny roku dla każdego kolejnego roku – 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614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>w tym arkuszu nic nie zmieniamy ani nie wypełniamy</w:delText>
              </w:r>
            </w:del>
          </w:p>
        </w:tc>
      </w:tr>
      <w:tr w:rsidR="00827F6A" w:rsidRPr="00B16AC2" w:rsidDel="00430ABC" w14:paraId="1C1E8306" w14:textId="65B49D1E" w:rsidTr="00BF6757">
        <w:tblPrEx>
          <w:tblPrExChange w:id="615" w:author="Autor">
            <w:tblPrEx>
              <w:tblW w:w="9328" w:type="dxa"/>
            </w:tblPrEx>
          </w:tblPrExChange>
        </w:tblPrEx>
        <w:trPr>
          <w:del w:id="616" w:author="Autor"/>
          <w:trPrChange w:id="617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618" w:author="Autor" w:date="1900-01-29T18:52:00Z"/>
            <w:tcPrChange w:id="619" w:author="Autor">
              <w:tcPr>
                <w:tcW w:w="2274" w:type="dxa"/>
                <w:shd w:val="clear" w:color="auto" w:fill="auto"/>
                <w:cellMerge w:id="620" w:author="Autor" w:date="1900-01-29T18:52:00Z"/>
              </w:tcPr>
            </w:tcPrChange>
          </w:tcPr>
          <w:p w14:paraId="4BF70BEF" w14:textId="140BCC95" w:rsidR="00827F6A" w:rsidRPr="00BF6757" w:rsidDel="00430ABC" w:rsidRDefault="00827F6A">
            <w:pPr>
              <w:spacing w:after="0" w:line="240" w:lineRule="auto"/>
              <w:rPr>
                <w:del w:id="621" w:author="Autor"/>
                <w:bCs/>
                <w:sz w:val="20"/>
                <w:szCs w:val="20"/>
                <w:rPrChange w:id="622" w:author="Autor">
                  <w:rPr>
                    <w:del w:id="623" w:author="Autor"/>
                    <w:b/>
                    <w:bCs/>
                  </w:rPr>
                </w:rPrChange>
              </w:rPr>
              <w:pPrChange w:id="624" w:author="Autor">
                <w:pPr>
                  <w:jc w:val="center"/>
                </w:pPr>
              </w:pPrChange>
            </w:pPr>
          </w:p>
        </w:tc>
        <w:tc>
          <w:tcPr>
            <w:tcW w:w="2358" w:type="dxa"/>
            <w:shd w:val="clear" w:color="auto" w:fill="auto"/>
            <w:noWrap/>
            <w:tcPrChange w:id="625" w:author="Autor">
              <w:tcPr>
                <w:tcW w:w="3798" w:type="dxa"/>
                <w:gridSpan w:val="4"/>
                <w:shd w:val="clear" w:color="auto" w:fill="auto"/>
                <w:noWrap/>
              </w:tcPr>
            </w:tcPrChange>
          </w:tcPr>
          <w:p w14:paraId="5F91A9E3" w14:textId="4FAFEF86" w:rsidR="00827F6A" w:rsidRPr="00BF6757" w:rsidDel="00430ABC" w:rsidRDefault="00827F6A">
            <w:pPr>
              <w:spacing w:after="0" w:line="240" w:lineRule="auto"/>
              <w:rPr>
                <w:del w:id="626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627" w:author="Autor">
                  <w:rPr>
                    <w:del w:id="628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29" w:author="Autor">
                <w:pPr/>
              </w:pPrChange>
            </w:pPr>
            <w:del w:id="630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63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DG Zak-Sprz EE Koszt RDN cz3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632" w:author="Autor">
              <w:tcPr>
                <w:tcW w:w="0" w:type="auto"/>
                <w:shd w:val="clear" w:color="auto" w:fill="auto"/>
              </w:tcPr>
            </w:tcPrChange>
          </w:tcPr>
          <w:p w14:paraId="722F500A" w14:textId="354CFDE2" w:rsidR="00827F6A" w:rsidRPr="00BF6757" w:rsidDel="00430ABC" w:rsidRDefault="00827F6A">
            <w:pPr>
              <w:spacing w:after="0" w:line="240" w:lineRule="auto"/>
              <w:rPr>
                <w:del w:id="633" w:author="Autor"/>
                <w:rFonts w:eastAsia="Times New Roman"/>
                <w:color w:val="000000" w:themeColor="text1"/>
                <w:sz w:val="20"/>
                <w:szCs w:val="20"/>
                <w:lang w:eastAsia="pl-PL"/>
                <w:rPrChange w:id="634" w:author="Autor">
                  <w:rPr>
                    <w:del w:id="635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36" w:author="Autor">
                <w:pPr/>
              </w:pPrChange>
            </w:pPr>
            <w:ins w:id="637" w:author="Autor">
              <w:del w:id="638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kosztach energii i paliw, konserwacji, napraw, ogólnych dotyczących eksploatacji infrastruktury służącej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wyłącznie</w:delText>
                </w:r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elektrycznej.</w:delText>
                </w:r>
              </w:del>
            </w:ins>
            <w:del w:id="639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640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na podstawie wprowadzonych danych w DG Zak-Sprz EE MWh cz1 i cen w DG Zak-Sprz EE Ceny RDN,OSD cz2 wylicza koszty zakupu energii czarnej w każdej godzinie i podsumowuje koszty roczne dla okresu 1 kwietnia roku n-1 do 31 marca roku n. – 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641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>w tym arkuszu nic nie zmieniamy ani nie wypełniamy</w:delText>
              </w:r>
            </w:del>
          </w:p>
        </w:tc>
      </w:tr>
      <w:tr w:rsidR="00827F6A" w:rsidRPr="00B16AC2" w:rsidDel="00430ABC" w14:paraId="6BEF16FB" w14:textId="71FB1C8E" w:rsidTr="00BF6757">
        <w:tblPrEx>
          <w:tblPrExChange w:id="642" w:author="Autor">
            <w:tblPrEx>
              <w:tblW w:w="9328" w:type="dxa"/>
            </w:tblPrEx>
          </w:tblPrExChange>
        </w:tblPrEx>
        <w:trPr>
          <w:del w:id="643" w:author="Autor"/>
          <w:trPrChange w:id="644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645" w:author="Autor" w:date="1900-01-29T18:52:00Z"/>
            <w:tcPrChange w:id="646" w:author="Autor">
              <w:tcPr>
                <w:tcW w:w="2274" w:type="dxa"/>
                <w:shd w:val="clear" w:color="auto" w:fill="auto"/>
                <w:cellMerge w:id="647" w:author="Autor" w:date="1900-01-29T18:52:00Z"/>
              </w:tcPr>
            </w:tcPrChange>
          </w:tcPr>
          <w:p w14:paraId="2A7D85A6" w14:textId="5C40BEAC" w:rsidR="00827F6A" w:rsidRPr="00BF6757" w:rsidDel="00430ABC" w:rsidRDefault="00827F6A">
            <w:pPr>
              <w:spacing w:after="0" w:line="240" w:lineRule="auto"/>
              <w:rPr>
                <w:del w:id="648" w:author="Autor"/>
                <w:bCs/>
                <w:sz w:val="20"/>
                <w:szCs w:val="20"/>
                <w:rPrChange w:id="649" w:author="Autor">
                  <w:rPr>
                    <w:del w:id="650" w:author="Autor"/>
                    <w:b/>
                    <w:bCs/>
                  </w:rPr>
                </w:rPrChange>
              </w:rPr>
              <w:pPrChange w:id="651" w:author="Autor">
                <w:pPr>
                  <w:jc w:val="center"/>
                </w:pPr>
              </w:pPrChange>
            </w:pPr>
          </w:p>
        </w:tc>
        <w:tc>
          <w:tcPr>
            <w:tcW w:w="2358" w:type="dxa"/>
            <w:shd w:val="clear" w:color="auto" w:fill="auto"/>
            <w:noWrap/>
            <w:tcPrChange w:id="652" w:author="Autor">
              <w:tcPr>
                <w:tcW w:w="3798" w:type="dxa"/>
                <w:gridSpan w:val="4"/>
                <w:shd w:val="clear" w:color="auto" w:fill="auto"/>
                <w:noWrap/>
              </w:tcPr>
            </w:tcPrChange>
          </w:tcPr>
          <w:p w14:paraId="2C7CFF75" w14:textId="3221C2A2" w:rsidR="00827F6A" w:rsidRPr="00BF6757" w:rsidDel="00430ABC" w:rsidRDefault="00827F6A">
            <w:pPr>
              <w:spacing w:after="0" w:line="240" w:lineRule="auto"/>
              <w:rPr>
                <w:del w:id="653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654" w:author="Autor">
                  <w:rPr>
                    <w:del w:id="655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56" w:author="Autor">
                <w:pPr/>
              </w:pPrChange>
            </w:pPr>
            <w:del w:id="657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658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DG Zak-Sprz EE Koszt OSD cz4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659" w:author="Autor">
              <w:tcPr>
                <w:tcW w:w="0" w:type="auto"/>
                <w:shd w:val="clear" w:color="auto" w:fill="auto"/>
              </w:tcPr>
            </w:tcPrChange>
          </w:tcPr>
          <w:p w14:paraId="5260F04A" w14:textId="0069B2C0" w:rsidR="00827F6A" w:rsidRPr="00BF6757" w:rsidDel="00430ABC" w:rsidRDefault="00827F6A">
            <w:pPr>
              <w:spacing w:after="0" w:line="240" w:lineRule="auto"/>
              <w:rPr>
                <w:del w:id="660" w:author="Autor"/>
                <w:rFonts w:eastAsia="Times New Roman"/>
                <w:color w:val="000000" w:themeColor="text1"/>
                <w:sz w:val="20"/>
                <w:szCs w:val="20"/>
                <w:lang w:eastAsia="pl-PL"/>
                <w:rPrChange w:id="661" w:author="Autor">
                  <w:rPr>
                    <w:del w:id="662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63" w:author="Autor">
                <w:pPr/>
              </w:pPrChange>
            </w:pPr>
            <w:ins w:id="664" w:author="Autor">
              <w:del w:id="665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kosztach energii i paliw, konserwacji, napraw, ogólnych dotyczących eksploatacji infrastruktury służącej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cieplnej i elektrycznej wytworzonych w skojarzeniu (CHP - kogeneracja).</w:delText>
                </w:r>
              </w:del>
            </w:ins>
            <w:del w:id="666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667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na podstawie wprowadzonych danych w DG Zak-Sprz EE MWh cz1 i cen w DG Zak-Sprz EE Ceny RDN, OSD cz2 wylicza koszty przesyłu energii w każdej godzinie i podsumowuje koszty roczne dla okresu 1 kwietnia roku n-1 do 31 marca roku n. – 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668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>w tym arkuszu nic nie zmieniamy ani nie wypełniamy</w:delText>
              </w:r>
            </w:del>
          </w:p>
        </w:tc>
      </w:tr>
      <w:tr w:rsidR="00827F6A" w:rsidRPr="00B16AC2" w:rsidDel="00430ABC" w14:paraId="05AD144C" w14:textId="3CAE8584" w:rsidTr="00BF6757">
        <w:tblPrEx>
          <w:tblPrExChange w:id="669" w:author="Autor">
            <w:tblPrEx>
              <w:tblW w:w="9328" w:type="dxa"/>
            </w:tblPrEx>
          </w:tblPrExChange>
        </w:tblPrEx>
        <w:trPr>
          <w:del w:id="670" w:author="Autor"/>
          <w:trPrChange w:id="671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672" w:author="Autor" w:date="1900-01-29T18:52:00Z"/>
            <w:tcPrChange w:id="673" w:author="Autor">
              <w:tcPr>
                <w:tcW w:w="2274" w:type="dxa"/>
                <w:shd w:val="clear" w:color="auto" w:fill="auto"/>
                <w:cellMerge w:id="674" w:author="Autor" w:date="1900-01-29T18:52:00Z"/>
              </w:tcPr>
            </w:tcPrChange>
          </w:tcPr>
          <w:p w14:paraId="0FB4B5A2" w14:textId="50D0459B" w:rsidR="00827F6A" w:rsidRPr="00BF6757" w:rsidDel="00430ABC" w:rsidRDefault="00827F6A">
            <w:pPr>
              <w:spacing w:after="0" w:line="240" w:lineRule="auto"/>
              <w:rPr>
                <w:del w:id="675" w:author="Autor"/>
                <w:bCs/>
                <w:sz w:val="20"/>
                <w:szCs w:val="20"/>
                <w:rPrChange w:id="676" w:author="Autor">
                  <w:rPr>
                    <w:del w:id="677" w:author="Autor"/>
                    <w:b/>
                    <w:bCs/>
                  </w:rPr>
                </w:rPrChange>
              </w:rPr>
              <w:pPrChange w:id="678" w:author="Autor">
                <w:pPr>
                  <w:jc w:val="center"/>
                </w:pPr>
              </w:pPrChange>
            </w:pPr>
          </w:p>
        </w:tc>
        <w:tc>
          <w:tcPr>
            <w:tcW w:w="2358" w:type="dxa"/>
            <w:shd w:val="clear" w:color="auto" w:fill="auto"/>
            <w:noWrap/>
            <w:tcPrChange w:id="679" w:author="Autor">
              <w:tcPr>
                <w:tcW w:w="3798" w:type="dxa"/>
                <w:gridSpan w:val="4"/>
                <w:shd w:val="clear" w:color="auto" w:fill="auto"/>
                <w:noWrap/>
              </w:tcPr>
            </w:tcPrChange>
          </w:tcPr>
          <w:p w14:paraId="22A8D3AE" w14:textId="02F35C1C" w:rsidR="00827F6A" w:rsidRPr="00BF6757" w:rsidDel="00430ABC" w:rsidRDefault="00827F6A">
            <w:pPr>
              <w:spacing w:after="0" w:line="240" w:lineRule="auto"/>
              <w:rPr>
                <w:del w:id="680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681" w:author="Autor">
                  <w:rPr>
                    <w:del w:id="682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83" w:author="Autor">
                <w:pPr/>
              </w:pPrChange>
            </w:pPr>
            <w:del w:id="684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685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DG Zak-Sprz EE Przych RDN cz5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686" w:author="Autor">
              <w:tcPr>
                <w:tcW w:w="0" w:type="auto"/>
                <w:shd w:val="clear" w:color="auto" w:fill="auto"/>
              </w:tcPr>
            </w:tcPrChange>
          </w:tcPr>
          <w:p w14:paraId="41CD8D28" w14:textId="0815857B" w:rsidR="00827F6A" w:rsidRPr="00BF6757" w:rsidDel="00430ABC" w:rsidRDefault="00827F6A">
            <w:pPr>
              <w:spacing w:after="0" w:line="240" w:lineRule="auto"/>
              <w:rPr>
                <w:del w:id="687" w:author="Autor"/>
                <w:rFonts w:eastAsia="Times New Roman"/>
                <w:color w:val="000000" w:themeColor="text1"/>
                <w:sz w:val="20"/>
                <w:szCs w:val="20"/>
                <w:lang w:eastAsia="pl-PL"/>
                <w:rPrChange w:id="688" w:author="Autor">
                  <w:rPr>
                    <w:del w:id="689" w:author="Autor"/>
                    <w:rFonts w:eastAsia="Times New Roman"/>
                    <w:color w:val="000000" w:themeColor="text1"/>
                    <w:lang w:eastAsia="pl-PL"/>
                  </w:rPr>
                </w:rPrChange>
              </w:rPr>
              <w:pPrChange w:id="690" w:author="Autor">
                <w:pPr/>
              </w:pPrChange>
            </w:pPr>
            <w:ins w:id="691" w:author="Autor">
              <w:del w:id="692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Arkusz do wprowadzenia dla każdej godziny roku kolejnych lat ilości energii elektrycznej zakupionej z zewnątrz i nadwyżek nie zużytej energii sprzedanej na zewnątrz.</w:delText>
                </w:r>
              </w:del>
            </w:ins>
            <w:del w:id="693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694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na podstawie wprowadzonych danych w DG Zak-Sprz EE MWh cz1 i cen w DG Zak-Sprz EE Ceny RDN,OSD cz2 wylicza przychody ze sprzedaży nadwyżek energii czarnej w każdej godzinie i podsumowuje koszty roczne dla okresu 1 kwietnia roku n-1 do 31 marca roku n. – 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695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>w tym arkuszu nic nie zmieniamy ani nie wypełniamy</w:delText>
              </w:r>
            </w:del>
          </w:p>
        </w:tc>
      </w:tr>
      <w:tr w:rsidR="00430ABC" w:rsidRPr="00B16AC2" w:rsidDel="00430ABC" w14:paraId="3C7D1912" w14:textId="61A539ED" w:rsidTr="00BF6757">
        <w:tblPrEx>
          <w:tblPrExChange w:id="696" w:author="Autor">
            <w:tblPrEx>
              <w:tblW w:w="9328" w:type="dxa"/>
            </w:tblPrEx>
          </w:tblPrExChange>
        </w:tblPrEx>
        <w:trPr>
          <w:del w:id="697" w:author="Autor"/>
          <w:trPrChange w:id="698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699" w:author="Autor" w:date="1900-01-29T18:52:00Z"/>
            <w:tcPrChange w:id="700" w:author="Autor">
              <w:tcPr>
                <w:tcW w:w="2274" w:type="dxa"/>
                <w:shd w:val="clear" w:color="auto" w:fill="auto"/>
                <w:cellMerge w:id="701" w:author="Autor" w:date="1900-01-29T18:52:00Z"/>
              </w:tcPr>
            </w:tcPrChange>
          </w:tcPr>
          <w:p w14:paraId="3B3D6F34" w14:textId="4E614514" w:rsidR="00430ABC" w:rsidRPr="00BF6757" w:rsidDel="00430ABC" w:rsidRDefault="00430ABC">
            <w:pPr>
              <w:spacing w:after="0" w:line="240" w:lineRule="auto"/>
              <w:rPr>
                <w:del w:id="702" w:author="Autor"/>
                <w:rFonts w:eastAsia="Times New Roman"/>
                <w:bCs/>
                <w:color w:val="000000"/>
                <w:sz w:val="20"/>
                <w:szCs w:val="20"/>
                <w:lang w:eastAsia="pl-PL"/>
                <w:rPrChange w:id="703" w:author="Autor">
                  <w:rPr>
                    <w:del w:id="704" w:author="Autor"/>
                    <w:rFonts w:eastAsia="Times New Roman"/>
                    <w:b/>
                    <w:bCs/>
                    <w:color w:val="000000"/>
                    <w:lang w:eastAsia="pl-PL"/>
                  </w:rPr>
                </w:rPrChange>
              </w:rPr>
              <w:pPrChange w:id="705" w:author="Autor">
                <w:pPr>
                  <w:spacing w:after="0" w:line="240" w:lineRule="auto"/>
                  <w:jc w:val="center"/>
                </w:pPr>
              </w:pPrChange>
            </w:pPr>
            <w:del w:id="706" w:author="Autor"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707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>Arkusze do wprowadzenia wartości ponoszonych kosztów</w:delText>
              </w:r>
            </w:del>
          </w:p>
        </w:tc>
        <w:tc>
          <w:tcPr>
            <w:tcW w:w="2358" w:type="dxa"/>
            <w:shd w:val="clear" w:color="auto" w:fill="auto"/>
            <w:noWrap/>
            <w:tcPrChange w:id="708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3EDFEFF0" w14:textId="202AB60B" w:rsidR="00430ABC" w:rsidRPr="00C15E0E" w:rsidDel="00430ABC" w:rsidRDefault="00430ABC">
            <w:pPr>
              <w:spacing w:after="0" w:line="240" w:lineRule="auto"/>
              <w:rPr>
                <w:del w:id="709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</w:rPr>
            </w:pPr>
            <w:del w:id="710" w:author="Autor">
              <w:r w:rsidRPr="00C15E0E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</w:rPr>
                <w:delText>OPEX EC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711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3004A00E" w14:textId="1ADE6A6B" w:rsidR="00430ABC" w:rsidRPr="00BF6757" w:rsidDel="00430ABC" w:rsidRDefault="00430ABC">
            <w:pPr>
              <w:spacing w:after="0" w:line="240" w:lineRule="auto"/>
              <w:rPr>
                <w:del w:id="712" w:author="Autor"/>
                <w:rFonts w:eastAsia="Times New Roman"/>
                <w:color w:val="000000"/>
                <w:sz w:val="20"/>
                <w:szCs w:val="20"/>
                <w:lang w:eastAsia="pl-PL"/>
                <w:rPrChange w:id="713" w:author="Autor">
                  <w:rPr>
                    <w:del w:id="714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715" w:author="Autor">
              <w:del w:id="716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kosztach energii i paliw, konserwacji, napraw, ogólnych dotyczących eksploatacji infrastruktury służącej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wyłącznie</w:delText>
                </w:r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cieplnej.</w:delText>
                </w:r>
              </w:del>
            </w:ins>
            <w:del w:id="717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718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Arkusz danych wejściowych - do wprowadzania danych o kosztach energii i paliw, konserwacji, napraw, ogólnych dotyczących eksploatacji infrastruktury służącej wyłącznie wytwarzaniu, dystrybucji i odbiorowi energii cieplnej </w:delText>
              </w:r>
            </w:del>
          </w:p>
        </w:tc>
      </w:tr>
      <w:tr w:rsidR="00430ABC" w:rsidRPr="00B16AC2" w:rsidDel="00430ABC" w14:paraId="00B31973" w14:textId="091DA0AA" w:rsidTr="00BF6757">
        <w:tblPrEx>
          <w:tblPrExChange w:id="719" w:author="Autor">
            <w:tblPrEx>
              <w:tblW w:w="9328" w:type="dxa"/>
            </w:tblPrEx>
          </w:tblPrExChange>
        </w:tblPrEx>
        <w:trPr>
          <w:del w:id="720" w:author="Autor"/>
          <w:trPrChange w:id="721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722" w:author="Autor" w:date="1900-01-29T18:52:00Z"/>
            <w:tcPrChange w:id="723" w:author="Autor">
              <w:tcPr>
                <w:tcW w:w="2274" w:type="dxa"/>
                <w:shd w:val="clear" w:color="auto" w:fill="auto"/>
                <w:cellMerge w:id="724" w:author="Autor" w:date="1900-01-29T18:52:00Z"/>
              </w:tcPr>
            </w:tcPrChange>
          </w:tcPr>
          <w:p w14:paraId="2637952B" w14:textId="56C6CE34" w:rsidR="00430ABC" w:rsidRPr="00BF6757" w:rsidDel="00430ABC" w:rsidRDefault="00430ABC">
            <w:pPr>
              <w:spacing w:after="0" w:line="240" w:lineRule="auto"/>
              <w:rPr>
                <w:del w:id="725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726" w:author="Autor">
                  <w:rPr>
                    <w:del w:id="727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728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3D624CFE" w14:textId="6A1325D2" w:rsidR="00430ABC" w:rsidRPr="00BF6757" w:rsidDel="00430ABC" w:rsidRDefault="00430ABC">
            <w:pPr>
              <w:spacing w:after="0" w:line="240" w:lineRule="auto"/>
              <w:rPr>
                <w:del w:id="729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730" w:author="Autor">
                  <w:rPr>
                    <w:del w:id="731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732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73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OPEX </w:delText>
              </w:r>
            </w:del>
            <w:ins w:id="734" w:author="Autor">
              <w:del w:id="735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736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EE</w:delText>
                </w:r>
              </w:del>
            </w:ins>
            <w:del w:id="737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738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E+C skoj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739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7F3072DA" w14:textId="7A9A362F" w:rsidR="00430ABC" w:rsidRPr="00BF6757" w:rsidDel="00430ABC" w:rsidRDefault="00430ABC">
            <w:pPr>
              <w:spacing w:after="0" w:line="240" w:lineRule="auto"/>
              <w:rPr>
                <w:del w:id="740" w:author="Autor"/>
                <w:rFonts w:eastAsia="Times New Roman"/>
                <w:color w:val="000000"/>
                <w:sz w:val="20"/>
                <w:szCs w:val="20"/>
                <w:lang w:eastAsia="pl-PL"/>
                <w:rPrChange w:id="741" w:author="Autor">
                  <w:rPr>
                    <w:del w:id="742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743" w:author="Autor">
              <w:del w:id="744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kosztach energii i paliw, konserwacji, napraw, ogólnych dotyczących eksploatacji infrastruktury służącej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wyłącznie</w:delText>
                </w:r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elektrycznej.</w:delText>
                </w:r>
              </w:del>
            </w:ins>
            <w:del w:id="745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746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Arkusz danych wejściowych - do wprowadzania danych o kosztach energii i paliw, konserwacji, napraw, ogólnych dotyczących eksploatacji infrastruktury służącej wyłącznie wytwarzaniu, dystrybucji i odbiorowi energii cieplnej i elektrycznej wytworzonych w skojarzeniu (CHP)</w:delText>
              </w:r>
            </w:del>
          </w:p>
        </w:tc>
      </w:tr>
      <w:tr w:rsidR="00430ABC" w:rsidRPr="00B16AC2" w:rsidDel="00430ABC" w14:paraId="1AD93B30" w14:textId="76C65EC2" w:rsidTr="00BF6757">
        <w:tblPrEx>
          <w:tblPrExChange w:id="747" w:author="Autor">
            <w:tblPrEx>
              <w:tblW w:w="9328" w:type="dxa"/>
            </w:tblPrEx>
          </w:tblPrExChange>
        </w:tblPrEx>
        <w:trPr>
          <w:del w:id="748" w:author="Autor"/>
          <w:trPrChange w:id="749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cellMerge w:id="750" w:author="Autor" w:date="1900-01-29T18:52:00Z"/>
            <w:tcPrChange w:id="751" w:author="Autor">
              <w:tcPr>
                <w:tcW w:w="2274" w:type="dxa"/>
                <w:shd w:val="clear" w:color="auto" w:fill="auto"/>
                <w:cellMerge w:id="752" w:author="Autor" w:date="1900-01-29T18:52:00Z"/>
              </w:tcPr>
            </w:tcPrChange>
          </w:tcPr>
          <w:p w14:paraId="71E3F4D1" w14:textId="096F4F33" w:rsidR="00430ABC" w:rsidRPr="00BF6757" w:rsidDel="00430ABC" w:rsidRDefault="00430ABC">
            <w:pPr>
              <w:spacing w:after="0" w:line="240" w:lineRule="auto"/>
              <w:rPr>
                <w:del w:id="753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754" w:author="Autor">
                  <w:rPr>
                    <w:del w:id="755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756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5133DDED" w14:textId="64D2EE7D" w:rsidR="00430ABC" w:rsidRPr="00BF6757" w:rsidDel="00430ABC" w:rsidRDefault="00430ABC">
            <w:pPr>
              <w:spacing w:after="0" w:line="240" w:lineRule="auto"/>
              <w:rPr>
                <w:del w:id="757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758" w:author="Autor">
                  <w:rPr>
                    <w:del w:id="759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760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76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OPEX </w:delText>
              </w:r>
            </w:del>
            <w:ins w:id="762" w:author="Autor">
              <w:del w:id="763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764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E+C skoj</w:delText>
                </w:r>
              </w:del>
            </w:ins>
            <w:del w:id="765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766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EE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767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4DD5B6F9" w14:textId="407C2C90" w:rsidR="00430ABC" w:rsidRPr="00BF6757" w:rsidDel="00430ABC" w:rsidRDefault="00430ABC">
            <w:pPr>
              <w:spacing w:after="0" w:line="240" w:lineRule="auto"/>
              <w:rPr>
                <w:del w:id="768" w:author="Autor"/>
                <w:rFonts w:eastAsia="Times New Roman"/>
                <w:color w:val="000000"/>
                <w:sz w:val="20"/>
                <w:szCs w:val="20"/>
                <w:lang w:eastAsia="pl-PL"/>
                <w:rPrChange w:id="769" w:author="Autor">
                  <w:rPr>
                    <w:del w:id="770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771" w:author="Autor">
              <w:del w:id="772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 xml:space="preserve">Arkusz do wprowadzenia danych o kosztach energii i paliw, konserwacji, napraw, ogólnych dotyczących eksploatacji infrastruktury służącej wytwarzaniu, dystrybucji i odbiorowi </w:delText>
                </w:r>
                <w:r w:rsidDel="00430ABC">
                  <w:rPr>
                    <w:rFonts w:ascii="Calibri" w:hAnsi="Calibri"/>
                    <w:b/>
                    <w:bCs/>
                    <w:color w:val="000000"/>
                    <w:sz w:val="20"/>
                    <w:szCs w:val="20"/>
                  </w:rPr>
                  <w:delText>energii cieplnej i elektrycznej wytworzonych w skojarzeniu (CHP - kogeneracja).</w:delText>
                </w:r>
              </w:del>
            </w:ins>
            <w:del w:id="773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774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Arkusz danych wejściowych - do wprowadzania danych o kosztach energii i paliw, konserwacji, napraw, ogólnych dotyczących eksploatacji infrastruktury służącej wyłącznie wytwarzaniu, dystrybucji i odbiorowi energii elektrycznej</w:delText>
              </w:r>
            </w:del>
          </w:p>
        </w:tc>
      </w:tr>
      <w:tr w:rsidR="00827F6A" w:rsidRPr="00B16AC2" w:rsidDel="00430ABC" w14:paraId="68AE7BD4" w14:textId="60E43369" w:rsidTr="00BF6757">
        <w:tblPrEx>
          <w:tblPrExChange w:id="775" w:author="Autor">
            <w:tblPrEx>
              <w:tblW w:w="9328" w:type="dxa"/>
            </w:tblPrEx>
          </w:tblPrExChange>
        </w:tblPrEx>
        <w:trPr>
          <w:del w:id="776" w:author="Autor"/>
          <w:trPrChange w:id="777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tcPrChange w:id="778" w:author="Autor">
              <w:tcPr>
                <w:tcW w:w="2274" w:type="dxa"/>
                <w:shd w:val="clear" w:color="auto" w:fill="auto"/>
              </w:tcPr>
            </w:tcPrChange>
          </w:tcPr>
          <w:p w14:paraId="0DA254E5" w14:textId="4EE49F3F" w:rsidR="00827F6A" w:rsidRPr="00BF6757" w:rsidDel="00430ABC" w:rsidRDefault="00430ABC">
            <w:pPr>
              <w:spacing w:after="0" w:line="240" w:lineRule="auto"/>
              <w:jc w:val="center"/>
              <w:rPr>
                <w:del w:id="779" w:author="Autor"/>
                <w:rFonts w:eastAsia="Times New Roman"/>
                <w:bCs/>
                <w:color w:val="000000"/>
                <w:sz w:val="20"/>
                <w:szCs w:val="20"/>
                <w:lang w:eastAsia="pl-PL"/>
                <w:rPrChange w:id="780" w:author="Autor">
                  <w:rPr>
                    <w:del w:id="781" w:author="Autor"/>
                    <w:rFonts w:eastAsia="Times New Roman"/>
                    <w:b/>
                    <w:bCs/>
                    <w:color w:val="000000"/>
                    <w:lang w:eastAsia="pl-PL"/>
                  </w:rPr>
                </w:rPrChange>
              </w:rPr>
            </w:pPr>
            <w:moveToRangeStart w:id="782" w:author="Autor" w:name="move74215269"/>
            <w:ins w:id="783" w:author="Autor">
              <w:del w:id="784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Arkusz do wprowadzenia dla każdej godziny roku kolejnych lat ilości energii elektrycznej zakupionej z zewnątrz i nadwyżek nie zużytej energii sprzedanej na zewnątrz.</w:delText>
                </w:r>
              </w:del>
            </w:ins>
            <w:moveToRangeEnd w:id="782"/>
            <w:del w:id="785" w:author="Autor">
              <w:r w:rsidR="00827F6A"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786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>Wyliczenie LCOH</w:delText>
              </w:r>
            </w:del>
          </w:p>
        </w:tc>
        <w:tc>
          <w:tcPr>
            <w:tcW w:w="2358" w:type="dxa"/>
            <w:shd w:val="clear" w:color="auto" w:fill="auto"/>
            <w:noWrap/>
            <w:hideMark/>
            <w:tcPrChange w:id="787" w:author="Autor">
              <w:tcPr>
                <w:tcW w:w="3798" w:type="dxa"/>
                <w:gridSpan w:val="4"/>
                <w:shd w:val="clear" w:color="auto" w:fill="auto"/>
                <w:noWrap/>
                <w:hideMark/>
              </w:tcPr>
            </w:tcPrChange>
          </w:tcPr>
          <w:p w14:paraId="279F97F4" w14:textId="042D04DF" w:rsidR="00827F6A" w:rsidRPr="00BF6757" w:rsidDel="00430ABC" w:rsidRDefault="00827F6A">
            <w:pPr>
              <w:spacing w:after="0" w:line="240" w:lineRule="auto"/>
              <w:rPr>
                <w:del w:id="788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789" w:author="Autor">
                  <w:rPr>
                    <w:del w:id="790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791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792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Sch blok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793" w:author="Autor">
              <w:tcPr>
                <w:tcW w:w="0" w:type="auto"/>
                <w:shd w:val="clear" w:color="auto" w:fill="auto"/>
              </w:tcPr>
            </w:tcPrChange>
          </w:tcPr>
          <w:p w14:paraId="30953F69" w14:textId="4E209E53" w:rsidR="00827F6A" w:rsidRPr="00BF6757" w:rsidDel="00430ABC" w:rsidRDefault="00827F6A">
            <w:pPr>
              <w:spacing w:after="0" w:line="240" w:lineRule="auto"/>
              <w:rPr>
                <w:del w:id="794" w:author="Autor"/>
                <w:rFonts w:eastAsia="Times New Roman"/>
                <w:color w:val="000000"/>
                <w:sz w:val="20"/>
                <w:szCs w:val="20"/>
                <w:lang w:eastAsia="pl-PL"/>
                <w:rPrChange w:id="795" w:author="Autor">
                  <w:rPr>
                    <w:del w:id="796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797" w:author="Autor">
              <w:del w:id="798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usług obcych, napraw, konserwacji, przeglądów serwisowych itp.</w:delText>
                </w:r>
              </w:del>
            </w:ins>
            <w:del w:id="799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800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Wizualizacja schematu przepływu strumieni energii</w:delText>
              </w:r>
            </w:del>
          </w:p>
        </w:tc>
      </w:tr>
      <w:tr w:rsidR="00827F6A" w:rsidRPr="00B16AC2" w:rsidDel="00430ABC" w14:paraId="02D27075" w14:textId="2B484416" w:rsidTr="00BF6757">
        <w:tblPrEx>
          <w:tblPrExChange w:id="801" w:author="Autor">
            <w:tblPrEx>
              <w:tblW w:w="9328" w:type="dxa"/>
            </w:tblPrEx>
          </w:tblPrExChange>
        </w:tblPrEx>
        <w:trPr>
          <w:del w:id="802" w:author="Autor"/>
          <w:trPrChange w:id="803" w:author="Autor">
            <w:trPr>
              <w:gridAfter w:val="0"/>
            </w:trPr>
          </w:trPrChange>
        </w:trPr>
        <w:tc>
          <w:tcPr>
            <w:tcW w:w="2274" w:type="dxa"/>
            <w:shd w:val="clear" w:color="auto" w:fill="auto"/>
            <w:tcPrChange w:id="804" w:author="Autor">
              <w:tcPr>
                <w:tcW w:w="2274" w:type="dxa"/>
                <w:shd w:val="clear" w:color="auto" w:fill="auto"/>
              </w:tcPr>
            </w:tcPrChange>
          </w:tcPr>
          <w:p w14:paraId="08D1684F" w14:textId="510F0CF8" w:rsidR="00827F6A" w:rsidRPr="00BF6757" w:rsidDel="00430ABC" w:rsidRDefault="00827F6A">
            <w:pPr>
              <w:spacing w:after="0" w:line="240" w:lineRule="auto"/>
              <w:rPr>
                <w:del w:id="805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806" w:author="Autor">
                  <w:rPr>
                    <w:del w:id="807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hideMark/>
            <w:tcPrChange w:id="808" w:author="Autor">
              <w:tcPr>
                <w:tcW w:w="3798" w:type="dxa"/>
                <w:gridSpan w:val="4"/>
                <w:shd w:val="clear" w:color="auto" w:fill="auto"/>
                <w:noWrap/>
                <w:hideMark/>
              </w:tcPr>
            </w:tcPrChange>
          </w:tcPr>
          <w:p w14:paraId="649B4E94" w14:textId="5466C2A6" w:rsidR="00827F6A" w:rsidRPr="00BF6757" w:rsidDel="00430ABC" w:rsidRDefault="00827F6A">
            <w:pPr>
              <w:spacing w:after="0" w:line="240" w:lineRule="auto"/>
              <w:rPr>
                <w:del w:id="809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810" w:author="Autor">
                  <w:rPr>
                    <w:del w:id="811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812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81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LCOH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814" w:author="Autor">
              <w:tcPr>
                <w:tcW w:w="0" w:type="auto"/>
                <w:shd w:val="clear" w:color="auto" w:fill="auto"/>
              </w:tcPr>
            </w:tcPrChange>
          </w:tcPr>
          <w:p w14:paraId="3522603A" w14:textId="737D5C3B" w:rsidR="00827F6A" w:rsidRPr="00BF6757" w:rsidDel="00430ABC" w:rsidRDefault="00827F6A">
            <w:pPr>
              <w:spacing w:after="0" w:line="240" w:lineRule="auto"/>
              <w:rPr>
                <w:del w:id="815" w:author="Autor"/>
                <w:rFonts w:eastAsia="Times New Roman"/>
                <w:color w:val="000000"/>
                <w:sz w:val="20"/>
                <w:szCs w:val="20"/>
                <w:lang w:eastAsia="pl-PL"/>
                <w:rPrChange w:id="816" w:author="Autor">
                  <w:rPr>
                    <w:del w:id="817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818" w:author="Autor">
              <w:del w:id="819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pracy wykonanej własnymi siłami - przez pracowników.</w:delText>
                </w:r>
              </w:del>
            </w:ins>
            <w:del w:id="820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82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Arkusz obliczenia wartość LCOH zgodnie z metodologią określoną w Załączniku nr 1 do Regulaminu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822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 xml:space="preserve"> w tym arkuszu nic nie zmieniamy ani nie wypełniamy</w:delText>
              </w:r>
            </w:del>
          </w:p>
        </w:tc>
      </w:tr>
      <w:tr w:rsidR="00430ABC" w:rsidRPr="00B16AC2" w:rsidDel="00430ABC" w14:paraId="13E408BE" w14:textId="019EDC47" w:rsidTr="00BF6757">
        <w:tblPrEx>
          <w:tblPrExChange w:id="823" w:author="Autor">
            <w:tblPrEx>
              <w:tblW w:w="9328" w:type="dxa"/>
            </w:tblPrEx>
          </w:tblPrExChange>
        </w:tblPrEx>
        <w:trPr>
          <w:del w:id="824" w:author="Autor"/>
          <w:trPrChange w:id="825" w:author="Autor">
            <w:trPr>
              <w:gridAfter w:val="0"/>
            </w:trPr>
          </w:trPrChange>
        </w:trPr>
        <w:tc>
          <w:tcPr>
            <w:tcW w:w="2274" w:type="dxa"/>
            <w:vMerge w:val="restart"/>
            <w:shd w:val="clear" w:color="auto" w:fill="auto"/>
            <w:tcPrChange w:id="826" w:author="Autor">
              <w:tcPr>
                <w:tcW w:w="2274" w:type="dxa"/>
                <w:vMerge w:val="restart"/>
                <w:shd w:val="clear" w:color="auto" w:fill="auto"/>
              </w:tcPr>
            </w:tcPrChange>
          </w:tcPr>
          <w:p w14:paraId="64F6DEA3" w14:textId="1554D3EB" w:rsidR="00430ABC" w:rsidRPr="00BF6757" w:rsidDel="00430ABC" w:rsidRDefault="00430ABC">
            <w:pPr>
              <w:spacing w:after="0" w:line="240" w:lineRule="auto"/>
              <w:rPr>
                <w:del w:id="827" w:author="Autor"/>
                <w:rFonts w:eastAsia="Times New Roman"/>
                <w:color w:val="000000"/>
                <w:sz w:val="20"/>
                <w:szCs w:val="20"/>
                <w:lang w:eastAsia="pl-PL"/>
                <w:rPrChange w:id="828" w:author="Autor">
                  <w:rPr>
                    <w:del w:id="829" w:author="Autor"/>
                    <w:rFonts w:eastAsia="Times New Roman"/>
                    <w:color w:val="000000"/>
                    <w:lang w:eastAsia="pl-PL"/>
                  </w:rPr>
                </w:rPrChange>
              </w:rPr>
              <w:pPrChange w:id="830" w:author="Autor">
                <w:pPr>
                  <w:spacing w:after="0" w:line="240" w:lineRule="auto"/>
                  <w:jc w:val="center"/>
                </w:pPr>
              </w:pPrChange>
            </w:pPr>
            <w:ins w:id="831" w:author="Autor">
              <w:del w:id="832" w:author="Autor">
                <w:r w:rsidRPr="00BF6757" w:rsidDel="00430ABC">
                  <w:rPr>
                    <w:rFonts w:eastAsia="Times New Roman"/>
                    <w:bCs/>
                    <w:color w:val="000000" w:themeColor="text1"/>
                    <w:sz w:val="20"/>
                    <w:szCs w:val="20"/>
                    <w:lang w:eastAsia="pl-PL"/>
                    <w:rPrChange w:id="833" w:author="Autor">
                      <w:rPr>
                        <w:rFonts w:eastAsia="Times New Roman"/>
                        <w:b/>
                        <w:bCs/>
                        <w:color w:val="000000" w:themeColor="text1"/>
                        <w:lang w:eastAsia="pl-PL"/>
                      </w:rPr>
                    </w:rPrChange>
                  </w:rPr>
                  <w:delText>Arkusze wyliczające wskaźniki</w:delText>
                </w:r>
              </w:del>
            </w:ins>
            <w:del w:id="834" w:author="Autor"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835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>Wskaźniki dotyczące efektu ekonomicznego</w:delText>
              </w:r>
            </w:del>
            <w:ins w:id="836" w:author="Autor">
              <w:del w:id="837" w:author="Autor">
                <w:r w:rsidRPr="00BF6757" w:rsidDel="00430ABC">
                  <w:rPr>
                    <w:rFonts w:eastAsia="Times New Roman"/>
                    <w:bCs/>
                    <w:color w:val="000000" w:themeColor="text1"/>
                    <w:sz w:val="20"/>
                    <w:szCs w:val="20"/>
                    <w:lang w:eastAsia="pl-PL"/>
                    <w:rPrChange w:id="838" w:author="Autor">
                      <w:rPr>
                        <w:rFonts w:eastAsia="Times New Roman"/>
                        <w:b/>
                        <w:bCs/>
                        <w:color w:val="000000" w:themeColor="text1"/>
                        <w:lang w:eastAsia="pl-PL"/>
                      </w:rPr>
                    </w:rPrChange>
                  </w:rPr>
                  <w:delText xml:space="preserve"> i </w:delText>
                </w:r>
                <w:moveToRangeStart w:id="839" w:author="Autor" w:name="move73949000"/>
                <w:r w:rsidRPr="00BF6757" w:rsidDel="00430ABC">
                  <w:rPr>
                    <w:rFonts w:eastAsia="Times New Roman"/>
                    <w:color w:val="000000" w:themeColor="text1"/>
                    <w:sz w:val="20"/>
                    <w:szCs w:val="20"/>
                    <w:lang w:eastAsia="pl-PL"/>
                    <w:rPrChange w:id="840" w:author="Autor">
                      <w:rPr>
                        <w:rFonts w:eastAsia="Times New Roman"/>
                        <w:color w:val="000000" w:themeColor="text1"/>
                        <w:lang w:eastAsia="pl-PL"/>
                      </w:rPr>
                    </w:rPrChange>
                  </w:rPr>
                  <w:delText>LCOH</w:delText>
                </w:r>
              </w:del>
            </w:ins>
            <w:moveToRangeEnd w:id="839"/>
          </w:p>
        </w:tc>
        <w:tc>
          <w:tcPr>
            <w:tcW w:w="2358" w:type="dxa"/>
            <w:shd w:val="clear" w:color="auto" w:fill="auto"/>
            <w:noWrap/>
            <w:tcPrChange w:id="841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6DC7F2AC" w14:textId="25A09C8B" w:rsidR="00430ABC" w:rsidRPr="00BF6757" w:rsidDel="00430ABC" w:rsidRDefault="00430ABC">
            <w:pPr>
              <w:spacing w:after="0" w:line="240" w:lineRule="auto"/>
              <w:rPr>
                <w:del w:id="842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843" w:author="Autor">
                  <w:rPr>
                    <w:del w:id="844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845" w:author="Autor">
              <w:del w:id="846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847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 Sprz</w:delText>
                </w:r>
              </w:del>
            </w:ins>
            <w:del w:id="848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849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Pods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850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2AB59A0F" w14:textId="054634BF" w:rsidR="00430ABC" w:rsidRPr="00BF6757" w:rsidDel="00430ABC" w:rsidRDefault="00430ABC">
            <w:pPr>
              <w:spacing w:after="0" w:line="240" w:lineRule="auto"/>
              <w:rPr>
                <w:del w:id="851" w:author="Autor"/>
                <w:rFonts w:eastAsia="Times New Roman"/>
                <w:color w:val="000000"/>
                <w:sz w:val="20"/>
                <w:szCs w:val="20"/>
                <w:lang w:eastAsia="pl-PL"/>
                <w:rPrChange w:id="852" w:author="Autor">
                  <w:rPr>
                    <w:del w:id="853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854" w:author="Autor">
              <w:del w:id="855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sprzedaży ciepła.</w:delText>
                </w:r>
              </w:del>
            </w:ins>
            <w:moveFromRangeStart w:id="856" w:author="Autor" w:name="move73949001"/>
            <w:del w:id="857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858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Podsumowanie wyników obliczeń kryteriów konkursowych</w:delText>
              </w:r>
              <w:moveFromRangeEnd w:id="856"/>
            </w:del>
          </w:p>
        </w:tc>
      </w:tr>
      <w:tr w:rsidR="00430ABC" w:rsidRPr="00B16AC2" w:rsidDel="00430ABC" w14:paraId="3AEFB191" w14:textId="3908F412" w:rsidTr="00BF6757">
        <w:tblPrEx>
          <w:tblPrExChange w:id="859" w:author="Autor">
            <w:tblPrEx>
              <w:tblW w:w="9328" w:type="dxa"/>
            </w:tblPrEx>
          </w:tblPrExChange>
        </w:tblPrEx>
        <w:trPr>
          <w:del w:id="860" w:author="Autor"/>
          <w:trPrChange w:id="861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862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2E302BF4" w14:textId="467542AB" w:rsidR="00430ABC" w:rsidRPr="00BF6757" w:rsidDel="00430ABC" w:rsidRDefault="00430ABC">
            <w:pPr>
              <w:spacing w:after="0" w:line="240" w:lineRule="auto"/>
              <w:rPr>
                <w:del w:id="863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864" w:author="Autor">
                  <w:rPr>
                    <w:del w:id="865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866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0912FBB2" w14:textId="6839BE89" w:rsidR="00430ABC" w:rsidRPr="00BF6757" w:rsidDel="00430ABC" w:rsidRDefault="00430ABC">
            <w:pPr>
              <w:spacing w:after="0" w:line="240" w:lineRule="auto"/>
              <w:rPr>
                <w:del w:id="867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868" w:author="Autor">
                  <w:rPr>
                    <w:del w:id="869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870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87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Sprz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872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384E9D27" w14:textId="6D71925D" w:rsidR="00430ABC" w:rsidRPr="00BF6757" w:rsidDel="00430ABC" w:rsidRDefault="00430ABC">
            <w:pPr>
              <w:spacing w:after="0" w:line="240" w:lineRule="auto"/>
              <w:rPr>
                <w:del w:id="873" w:author="Autor"/>
                <w:rFonts w:eastAsia="Times New Roman"/>
                <w:color w:val="000000"/>
                <w:sz w:val="20"/>
                <w:szCs w:val="20"/>
                <w:lang w:eastAsia="pl-PL"/>
                <w:rPrChange w:id="874" w:author="Autor">
                  <w:rPr>
                    <w:del w:id="875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876" w:author="Autor">
              <w:del w:id="877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zakupu substratów.</w:delText>
                </w:r>
              </w:del>
            </w:ins>
            <w:del w:id="878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879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Zestawienie kwot sprzedaży ciepła</w:delText>
              </w:r>
            </w:del>
          </w:p>
        </w:tc>
      </w:tr>
      <w:tr w:rsidR="00430ABC" w:rsidRPr="00B16AC2" w:rsidDel="00430ABC" w14:paraId="005FC8D7" w14:textId="1EE97913" w:rsidTr="00BF6757">
        <w:tblPrEx>
          <w:tblPrExChange w:id="880" w:author="Autor">
            <w:tblPrEx>
              <w:tblW w:w="9328" w:type="dxa"/>
            </w:tblPrEx>
          </w:tblPrExChange>
        </w:tblPrEx>
        <w:trPr>
          <w:del w:id="881" w:author="Autor"/>
          <w:trPrChange w:id="882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883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187BDDB2" w14:textId="27881ACD" w:rsidR="00430ABC" w:rsidRPr="00BF6757" w:rsidDel="00430ABC" w:rsidRDefault="00430ABC">
            <w:pPr>
              <w:spacing w:after="0" w:line="240" w:lineRule="auto"/>
              <w:rPr>
                <w:del w:id="884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885" w:author="Autor">
                  <w:rPr>
                    <w:del w:id="886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887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62F4BD38" w14:textId="09DAB5C1" w:rsidR="00430ABC" w:rsidRPr="00BF6757" w:rsidDel="00430ABC" w:rsidRDefault="00430ABC">
            <w:pPr>
              <w:spacing w:after="0" w:line="240" w:lineRule="auto"/>
              <w:rPr>
                <w:del w:id="888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889" w:author="Autor">
                  <w:rPr>
                    <w:del w:id="890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891" w:author="Autor">
              <w:del w:id="892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893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</w:delText>
                </w:r>
              </w:del>
            </w:ins>
            <w:del w:id="894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895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Subst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896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620BF917" w14:textId="503F13DA" w:rsidR="00430ABC" w:rsidRPr="00BF6757" w:rsidDel="00430ABC" w:rsidRDefault="00430ABC">
            <w:pPr>
              <w:spacing w:after="0" w:line="240" w:lineRule="auto"/>
              <w:rPr>
                <w:del w:id="897" w:author="Autor"/>
                <w:rFonts w:eastAsia="Times New Roman"/>
                <w:color w:val="000000"/>
                <w:sz w:val="20"/>
                <w:szCs w:val="20"/>
                <w:lang w:eastAsia="pl-PL"/>
                <w:rPrChange w:id="898" w:author="Autor">
                  <w:rPr>
                    <w:del w:id="899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00" w:author="Autor">
              <w:del w:id="901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pozostałych substratów, materiałów, dodatków nie ujętych w innych arkuszach PLN.</w:delText>
                </w:r>
              </w:del>
            </w:ins>
            <w:del w:id="902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90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Zestawienie kosztów zakupu substratów </w:delText>
              </w:r>
            </w:del>
          </w:p>
        </w:tc>
      </w:tr>
      <w:tr w:rsidR="00430ABC" w:rsidRPr="00B16AC2" w:rsidDel="00430ABC" w14:paraId="32FE6487" w14:textId="116498DE" w:rsidTr="00BF6757">
        <w:tblPrEx>
          <w:tblPrExChange w:id="904" w:author="Autor">
            <w:tblPrEx>
              <w:tblW w:w="9328" w:type="dxa"/>
            </w:tblPrEx>
          </w:tblPrExChange>
        </w:tblPrEx>
        <w:trPr>
          <w:del w:id="905" w:author="Autor"/>
          <w:trPrChange w:id="906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907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441C43BF" w14:textId="7DD6906F" w:rsidR="00430ABC" w:rsidRPr="00BF6757" w:rsidDel="00430ABC" w:rsidRDefault="00430ABC">
            <w:pPr>
              <w:spacing w:after="0" w:line="240" w:lineRule="auto"/>
              <w:rPr>
                <w:del w:id="908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909" w:author="Autor">
                  <w:rPr>
                    <w:del w:id="910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911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0B5FD9BF" w14:textId="5079E734" w:rsidR="00430ABC" w:rsidRPr="00BF6757" w:rsidDel="00430ABC" w:rsidRDefault="00430ABC">
            <w:pPr>
              <w:spacing w:after="0" w:line="240" w:lineRule="auto"/>
              <w:rPr>
                <w:del w:id="912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913" w:author="Autor">
                  <w:rPr>
                    <w:del w:id="914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15" w:author="Autor">
              <w:del w:id="916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917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</w:delText>
                </w:r>
              </w:del>
            </w:ins>
            <w:del w:id="918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919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Koszty mat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920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77312251" w14:textId="444475B6" w:rsidR="00430ABC" w:rsidRPr="00BF6757" w:rsidDel="00430ABC" w:rsidRDefault="00430ABC">
            <w:pPr>
              <w:spacing w:after="0" w:line="240" w:lineRule="auto"/>
              <w:rPr>
                <w:del w:id="921" w:author="Autor"/>
                <w:rFonts w:eastAsia="Times New Roman"/>
                <w:color w:val="000000"/>
                <w:sz w:val="20"/>
                <w:szCs w:val="20"/>
                <w:lang w:eastAsia="pl-PL"/>
                <w:rPrChange w:id="922" w:author="Autor">
                  <w:rPr>
                    <w:del w:id="923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24" w:author="Autor">
              <w:del w:id="925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zakupu energii elektrycznej u zewnętrznych dostawców.</w:delText>
                </w:r>
              </w:del>
            </w:ins>
            <w:del w:id="926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927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Zestawienie kosztów pozostałych substratów, materiałów, dodatków nieujętych w innych arkuszach</w:delText>
              </w:r>
            </w:del>
          </w:p>
        </w:tc>
      </w:tr>
      <w:tr w:rsidR="00430ABC" w:rsidRPr="00B16AC2" w:rsidDel="00430ABC" w14:paraId="4590B8C6" w14:textId="13E33F96" w:rsidTr="00BF6757">
        <w:tblPrEx>
          <w:tblPrExChange w:id="928" w:author="Autor">
            <w:tblPrEx>
              <w:tblW w:w="9328" w:type="dxa"/>
            </w:tblPrEx>
          </w:tblPrExChange>
        </w:tblPrEx>
        <w:trPr>
          <w:del w:id="929" w:author="Autor"/>
          <w:trPrChange w:id="930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931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3CE3E3D6" w14:textId="5B4936A4" w:rsidR="00430ABC" w:rsidRPr="00BF6757" w:rsidDel="00430ABC" w:rsidRDefault="00430ABC">
            <w:pPr>
              <w:spacing w:after="0" w:line="240" w:lineRule="auto"/>
              <w:rPr>
                <w:del w:id="932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933" w:author="Autor">
                  <w:rPr>
                    <w:del w:id="934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935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0DA869B5" w14:textId="0FF5BF7E" w:rsidR="00430ABC" w:rsidRPr="00BF6757" w:rsidDel="00430ABC" w:rsidRDefault="00430ABC">
            <w:pPr>
              <w:spacing w:after="0" w:line="240" w:lineRule="auto"/>
              <w:rPr>
                <w:del w:id="936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937" w:author="Autor">
                  <w:rPr>
                    <w:del w:id="938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39" w:author="Autor">
              <w:del w:id="940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941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</w:delText>
                </w:r>
              </w:del>
            </w:ins>
            <w:del w:id="942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94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Koszty en. obcej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944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10EBEA85" w14:textId="6684E8C8" w:rsidR="00430ABC" w:rsidRPr="00BF6757" w:rsidDel="00430ABC" w:rsidRDefault="00430ABC">
            <w:pPr>
              <w:spacing w:after="0" w:line="240" w:lineRule="auto"/>
              <w:rPr>
                <w:del w:id="945" w:author="Autor"/>
                <w:rFonts w:eastAsia="Times New Roman"/>
                <w:color w:val="000000"/>
                <w:sz w:val="20"/>
                <w:szCs w:val="20"/>
                <w:lang w:eastAsia="pl-PL"/>
                <w:rPrChange w:id="946" w:author="Autor">
                  <w:rPr>
                    <w:del w:id="947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48" w:author="Autor">
              <w:del w:id="949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usług obcych, napraw, konserwacji, przeglądów serwisowych itp.</w:delText>
                </w:r>
              </w:del>
            </w:ins>
            <w:del w:id="950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95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Zebrane koszty energii zakupionej od zewnętrznych dostawców</w:delText>
              </w:r>
            </w:del>
          </w:p>
        </w:tc>
      </w:tr>
      <w:tr w:rsidR="00430ABC" w:rsidRPr="00B16AC2" w:rsidDel="00430ABC" w14:paraId="104859BF" w14:textId="1F5720C2" w:rsidTr="00BF6757">
        <w:tblPrEx>
          <w:tblPrExChange w:id="952" w:author="Autor">
            <w:tblPrEx>
              <w:tblW w:w="9328" w:type="dxa"/>
            </w:tblPrEx>
          </w:tblPrExChange>
        </w:tblPrEx>
        <w:trPr>
          <w:del w:id="953" w:author="Autor"/>
          <w:trPrChange w:id="954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955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677C3DD6" w14:textId="100B2BCC" w:rsidR="00430ABC" w:rsidRPr="00BF6757" w:rsidDel="00430ABC" w:rsidRDefault="00430ABC">
            <w:pPr>
              <w:spacing w:after="0" w:line="240" w:lineRule="auto"/>
              <w:rPr>
                <w:del w:id="956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957" w:author="Autor">
                  <w:rPr>
                    <w:del w:id="958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959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245D1D93" w14:textId="17A25B1B" w:rsidR="00430ABC" w:rsidRPr="00BF6757" w:rsidDel="00430ABC" w:rsidRDefault="00430ABC">
            <w:pPr>
              <w:spacing w:after="0" w:line="240" w:lineRule="auto"/>
              <w:rPr>
                <w:del w:id="960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961" w:author="Autor">
                  <w:rPr>
                    <w:del w:id="962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63" w:author="Autor">
              <w:del w:id="964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965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</w:delText>
                </w:r>
              </w:del>
            </w:ins>
            <w:del w:id="966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967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Koszty usł obc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968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23445A49" w14:textId="67A0CFF7" w:rsidR="00430ABC" w:rsidRPr="00BF6757" w:rsidDel="00430ABC" w:rsidRDefault="00430ABC">
            <w:pPr>
              <w:spacing w:after="0" w:line="240" w:lineRule="auto"/>
              <w:rPr>
                <w:del w:id="969" w:author="Autor"/>
                <w:rFonts w:eastAsia="Times New Roman"/>
                <w:color w:val="000000"/>
                <w:sz w:val="20"/>
                <w:szCs w:val="20"/>
                <w:lang w:eastAsia="pl-PL"/>
                <w:rPrChange w:id="970" w:author="Autor">
                  <w:rPr>
                    <w:del w:id="971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72" w:author="Autor">
              <w:del w:id="973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pracy wykonanej własnymi siłami - przez pracowników.</w:delText>
                </w:r>
              </w:del>
            </w:ins>
            <w:del w:id="974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975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Zebrane koszty usług obcych, napraw, konserwacji, przeglądów serwisowych itp.</w:delText>
              </w:r>
            </w:del>
          </w:p>
        </w:tc>
      </w:tr>
      <w:tr w:rsidR="00430ABC" w:rsidRPr="00B16AC2" w:rsidDel="00430ABC" w14:paraId="14FA948B" w14:textId="6471D4EB" w:rsidTr="00BF6757">
        <w:tblPrEx>
          <w:tblPrExChange w:id="976" w:author="Autor">
            <w:tblPrEx>
              <w:tblW w:w="9328" w:type="dxa"/>
            </w:tblPrEx>
          </w:tblPrExChange>
        </w:tblPrEx>
        <w:trPr>
          <w:del w:id="977" w:author="Autor"/>
          <w:trPrChange w:id="978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979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2CC26533" w14:textId="6C9066C6" w:rsidR="00430ABC" w:rsidRPr="00BF6757" w:rsidDel="00430ABC" w:rsidRDefault="00430ABC">
            <w:pPr>
              <w:spacing w:after="0" w:line="240" w:lineRule="auto"/>
              <w:rPr>
                <w:del w:id="980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981" w:author="Autor">
                  <w:rPr>
                    <w:del w:id="982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983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38B132E4" w14:textId="37B921F6" w:rsidR="00430ABC" w:rsidRPr="00BF6757" w:rsidDel="00430ABC" w:rsidRDefault="00430ABC">
            <w:pPr>
              <w:spacing w:after="0" w:line="240" w:lineRule="auto"/>
              <w:rPr>
                <w:del w:id="984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985" w:author="Autor">
                  <w:rPr>
                    <w:del w:id="986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87" w:author="Autor">
              <w:del w:id="988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989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</w:delText>
                </w:r>
              </w:del>
            </w:ins>
            <w:del w:id="990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99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Koszty pracy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992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00FA14BF" w14:textId="36F15C61" w:rsidR="00430ABC" w:rsidRPr="00BF6757" w:rsidDel="00430ABC" w:rsidRDefault="00430ABC">
            <w:pPr>
              <w:spacing w:after="0" w:line="240" w:lineRule="auto"/>
              <w:rPr>
                <w:del w:id="993" w:author="Autor"/>
                <w:rFonts w:eastAsia="Times New Roman"/>
                <w:color w:val="000000"/>
                <w:sz w:val="20"/>
                <w:szCs w:val="20"/>
                <w:lang w:eastAsia="pl-PL"/>
                <w:rPrChange w:id="994" w:author="Autor">
                  <w:rPr>
                    <w:del w:id="995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996" w:author="Autor">
              <w:del w:id="997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ogólnych i pozostałych, nie ujętych w innych arkuszach PLN.</w:delText>
                </w:r>
              </w:del>
            </w:ins>
            <w:del w:id="998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999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Zebrane koszty pracy pracowników</w:delText>
              </w:r>
            </w:del>
          </w:p>
        </w:tc>
      </w:tr>
      <w:tr w:rsidR="00430ABC" w:rsidRPr="00B16AC2" w:rsidDel="00430ABC" w14:paraId="0ABCBD33" w14:textId="0E659C0D" w:rsidTr="00BF6757">
        <w:tblPrEx>
          <w:tblPrExChange w:id="1000" w:author="Autor">
            <w:tblPrEx>
              <w:tblW w:w="9328" w:type="dxa"/>
            </w:tblPrEx>
          </w:tblPrExChange>
        </w:tblPrEx>
        <w:trPr>
          <w:del w:id="1001" w:author="Autor"/>
          <w:trPrChange w:id="1002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1003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75A89FA4" w14:textId="7E0239D9" w:rsidR="00430ABC" w:rsidRPr="00BF6757" w:rsidDel="00430ABC" w:rsidRDefault="00430ABC">
            <w:pPr>
              <w:spacing w:after="0" w:line="240" w:lineRule="auto"/>
              <w:rPr>
                <w:del w:id="1004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1005" w:author="Autor">
                  <w:rPr>
                    <w:del w:id="1006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1007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610157FB" w14:textId="7C335D72" w:rsidR="00430ABC" w:rsidRPr="00BF6757" w:rsidDel="00430ABC" w:rsidRDefault="00430ABC">
            <w:pPr>
              <w:spacing w:after="0" w:line="240" w:lineRule="auto"/>
              <w:rPr>
                <w:del w:id="1008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009" w:author="Autor">
                  <w:rPr>
                    <w:del w:id="1010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1011" w:author="Autor">
              <w:del w:id="1012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1013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</w:delText>
                </w:r>
              </w:del>
            </w:ins>
            <w:del w:id="1014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1015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Koszty pozost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1016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0B9914B9" w14:textId="076D7D1E" w:rsidR="00430ABC" w:rsidRPr="00BF6757" w:rsidDel="00430ABC" w:rsidRDefault="00430ABC">
            <w:pPr>
              <w:spacing w:after="0" w:line="240" w:lineRule="auto"/>
              <w:rPr>
                <w:del w:id="1017" w:author="Autor"/>
                <w:rFonts w:eastAsia="Times New Roman"/>
                <w:color w:val="000000"/>
                <w:sz w:val="20"/>
                <w:szCs w:val="20"/>
                <w:lang w:eastAsia="pl-PL"/>
                <w:rPrChange w:id="1018" w:author="Autor">
                  <w:rPr>
                    <w:del w:id="1019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1020" w:author="Autor">
              <w:del w:id="1021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nakładów inwestycyjnych.</w:delText>
                </w:r>
              </w:del>
            </w:ins>
            <w:del w:id="1022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102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Zebrane koszty ogólne i pozostałe, nieujęte gdzie indziej</w:delText>
              </w:r>
            </w:del>
          </w:p>
        </w:tc>
      </w:tr>
      <w:tr w:rsidR="00430ABC" w:rsidRPr="00B16AC2" w:rsidDel="00430ABC" w14:paraId="77C37530" w14:textId="783D8333" w:rsidTr="00BF6757">
        <w:tblPrEx>
          <w:tblPrExChange w:id="1024" w:author="Autor">
            <w:tblPrEx>
              <w:tblW w:w="9328" w:type="dxa"/>
            </w:tblPrEx>
          </w:tblPrExChange>
        </w:tblPrEx>
        <w:trPr>
          <w:del w:id="1025" w:author="Autor"/>
          <w:trPrChange w:id="1026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1027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05B305A7" w14:textId="6B206261" w:rsidR="00430ABC" w:rsidRPr="00BF6757" w:rsidDel="00430ABC" w:rsidRDefault="00430ABC">
            <w:pPr>
              <w:spacing w:after="0" w:line="240" w:lineRule="auto"/>
              <w:rPr>
                <w:del w:id="1028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1029" w:author="Autor">
                  <w:rPr>
                    <w:del w:id="1030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tcPrChange w:id="1031" w:author="Autor">
              <w:tcPr>
                <w:tcW w:w="2683" w:type="dxa"/>
                <w:gridSpan w:val="3"/>
                <w:shd w:val="clear" w:color="auto" w:fill="auto"/>
                <w:noWrap/>
              </w:tcPr>
            </w:tcPrChange>
          </w:tcPr>
          <w:p w14:paraId="3FEC8D04" w14:textId="24074F54" w:rsidR="00430ABC" w:rsidRPr="00BF6757" w:rsidDel="00430ABC" w:rsidRDefault="00430ABC">
            <w:pPr>
              <w:spacing w:after="0" w:line="240" w:lineRule="auto"/>
              <w:rPr>
                <w:del w:id="1032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033" w:author="Autor">
                  <w:rPr>
                    <w:del w:id="1034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1035" w:author="Autor">
              <w:del w:id="1036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1037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PLN</w:delText>
                </w:r>
              </w:del>
            </w:ins>
            <w:del w:id="1038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1039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WE Nakł inwest-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1040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70EAB8E1" w14:textId="02404FAE" w:rsidR="00430ABC" w:rsidRPr="00BF6757" w:rsidDel="00430ABC" w:rsidRDefault="00430ABC">
            <w:pPr>
              <w:spacing w:after="0" w:line="240" w:lineRule="auto"/>
              <w:rPr>
                <w:del w:id="1041" w:author="Autor"/>
                <w:rFonts w:eastAsia="Times New Roman"/>
                <w:color w:val="000000"/>
                <w:sz w:val="20"/>
                <w:szCs w:val="20"/>
                <w:lang w:eastAsia="pl-PL"/>
                <w:rPrChange w:id="1042" w:author="Autor">
                  <w:rPr>
                    <w:del w:id="1043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1044" w:author="Autor">
              <w:del w:id="1045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Wizualizacja schematu przepływu strumieni energii.</w:delText>
                </w:r>
              </w:del>
            </w:ins>
            <w:del w:id="1046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1047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Zebrane wartości nakładów inwestycyjnych</w:delText>
              </w:r>
            </w:del>
          </w:p>
        </w:tc>
      </w:tr>
      <w:tr w:rsidR="00430ABC" w:rsidRPr="00B16AC2" w:rsidDel="00430ABC" w14:paraId="2F9A27A0" w14:textId="01EF7EC4" w:rsidTr="00BF6757">
        <w:tblPrEx>
          <w:tblPrExChange w:id="1048" w:author="Autor">
            <w:tblPrEx>
              <w:tblW w:w="9328" w:type="dxa"/>
            </w:tblPrEx>
          </w:tblPrExChange>
        </w:tblPrEx>
        <w:trPr>
          <w:ins w:id="1049" w:author="Autor"/>
          <w:del w:id="1050" w:author="Autor"/>
          <w:trPrChange w:id="1051" w:author="Autor">
            <w:trPr>
              <w:gridAfter w:val="0"/>
            </w:trPr>
          </w:trPrChange>
        </w:trPr>
        <w:tc>
          <w:tcPr>
            <w:tcW w:w="2274" w:type="dxa"/>
            <w:vMerge/>
            <w:tcPrChange w:id="1052" w:author="Autor">
              <w:tcPr>
                <w:tcW w:w="2274" w:type="dxa"/>
                <w:vMerge/>
              </w:tcPr>
            </w:tcPrChange>
          </w:tcPr>
          <w:p w14:paraId="56499438" w14:textId="6ADF362F" w:rsidR="00430ABC" w:rsidRPr="00BF6757" w:rsidDel="00430ABC" w:rsidRDefault="00430ABC">
            <w:pPr>
              <w:spacing w:after="0" w:line="240" w:lineRule="auto"/>
              <w:rPr>
                <w:ins w:id="1053" w:author="Autor"/>
                <w:del w:id="1054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055" w:author="Autor">
                  <w:rPr>
                    <w:ins w:id="1056" w:author="Autor"/>
                    <w:del w:id="1057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hideMark/>
            <w:tcPrChange w:id="1058" w:author="Autor">
              <w:tcPr>
                <w:tcW w:w="3798" w:type="dxa"/>
                <w:gridSpan w:val="4"/>
                <w:shd w:val="clear" w:color="auto" w:fill="auto"/>
                <w:noWrap/>
                <w:hideMark/>
              </w:tcPr>
            </w:tcPrChange>
          </w:tcPr>
          <w:p w14:paraId="5FC809D3" w14:textId="1CB92B8E" w:rsidR="00430ABC" w:rsidRPr="00BF6757" w:rsidDel="00430ABC" w:rsidRDefault="00430ABC">
            <w:pPr>
              <w:spacing w:after="0" w:line="240" w:lineRule="auto"/>
              <w:rPr>
                <w:ins w:id="1059" w:author="Autor"/>
                <w:del w:id="1060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061" w:author="Autor">
                  <w:rPr>
                    <w:ins w:id="1062" w:author="Autor"/>
                    <w:del w:id="1063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moveToRangeStart w:id="1064" w:author="Autor" w:name="move73948998"/>
            <w:ins w:id="1065" w:author="Autor">
              <w:del w:id="1066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1067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Sch blok</w:delText>
                </w:r>
                <w:moveToRangeEnd w:id="1064"/>
              </w:del>
            </w:ins>
          </w:p>
        </w:tc>
        <w:tc>
          <w:tcPr>
            <w:tcW w:w="4861" w:type="dxa"/>
            <w:shd w:val="clear" w:color="auto" w:fill="auto"/>
            <w:vAlign w:val="center"/>
            <w:tcPrChange w:id="1068" w:author="Autor">
              <w:tcPr>
                <w:tcW w:w="0" w:type="auto"/>
                <w:shd w:val="clear" w:color="auto" w:fill="auto"/>
              </w:tcPr>
            </w:tcPrChange>
          </w:tcPr>
          <w:p w14:paraId="182DC98F" w14:textId="4D9255B9" w:rsidR="00430ABC" w:rsidRPr="00BF6757" w:rsidDel="00430ABC" w:rsidRDefault="00430ABC">
            <w:pPr>
              <w:spacing w:after="0" w:line="240" w:lineRule="auto"/>
              <w:rPr>
                <w:ins w:id="1069" w:author="Autor"/>
                <w:del w:id="1070" w:author="Autor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  <w:rPrChange w:id="1071" w:author="Autor">
                  <w:rPr>
                    <w:ins w:id="1072" w:author="Autor"/>
                    <w:del w:id="1073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1074" w:author="Autor">
              <w:del w:id="1075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Arkusz obliczający wartość LCOH zgodnie z metodologią określoną w Załączniku nr 1.</w:delText>
                </w:r>
              </w:del>
            </w:ins>
          </w:p>
        </w:tc>
      </w:tr>
      <w:tr w:rsidR="00430ABC" w:rsidRPr="00B16AC2" w:rsidDel="00430ABC" w14:paraId="28D0FE97" w14:textId="7EFE2AFC" w:rsidTr="00BF6757">
        <w:tblPrEx>
          <w:tblPrExChange w:id="1076" w:author="Autor">
            <w:tblPrEx>
              <w:tblW w:w="9328" w:type="dxa"/>
            </w:tblPrEx>
          </w:tblPrExChange>
        </w:tblPrEx>
        <w:trPr>
          <w:ins w:id="1077" w:author="Autor"/>
          <w:del w:id="1078" w:author="Autor"/>
          <w:trPrChange w:id="1079" w:author="Autor">
            <w:trPr>
              <w:gridAfter w:val="0"/>
            </w:trPr>
          </w:trPrChange>
        </w:trPr>
        <w:tc>
          <w:tcPr>
            <w:tcW w:w="2274" w:type="dxa"/>
            <w:vMerge/>
            <w:tcPrChange w:id="1080" w:author="Autor">
              <w:tcPr>
                <w:tcW w:w="2274" w:type="dxa"/>
                <w:vMerge/>
              </w:tcPr>
            </w:tcPrChange>
          </w:tcPr>
          <w:p w14:paraId="47EEF333" w14:textId="5BDECF89" w:rsidR="00430ABC" w:rsidRPr="00BF6757" w:rsidDel="00430ABC" w:rsidRDefault="00430ABC">
            <w:pPr>
              <w:spacing w:after="0" w:line="240" w:lineRule="auto"/>
              <w:rPr>
                <w:ins w:id="1081" w:author="Autor"/>
                <w:del w:id="1082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083" w:author="Autor">
                  <w:rPr>
                    <w:ins w:id="1084" w:author="Autor"/>
                    <w:del w:id="1085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hideMark/>
            <w:tcPrChange w:id="1086" w:author="Autor">
              <w:tcPr>
                <w:tcW w:w="3798" w:type="dxa"/>
                <w:gridSpan w:val="4"/>
                <w:shd w:val="clear" w:color="auto" w:fill="auto"/>
                <w:noWrap/>
                <w:hideMark/>
              </w:tcPr>
            </w:tcPrChange>
          </w:tcPr>
          <w:p w14:paraId="34F4CFB5" w14:textId="6B4DA68E" w:rsidR="00430ABC" w:rsidRPr="00BF6757" w:rsidDel="00430ABC" w:rsidRDefault="00430ABC">
            <w:pPr>
              <w:spacing w:after="0" w:line="240" w:lineRule="auto"/>
              <w:rPr>
                <w:ins w:id="1087" w:author="Autor"/>
                <w:del w:id="1088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089" w:author="Autor">
                  <w:rPr>
                    <w:ins w:id="1090" w:author="Autor"/>
                    <w:del w:id="1091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1092" w:author="Autor">
              <w:del w:id="1093" w:author="Autor">
                <w:r w:rsidRPr="00BF6757" w:rsidDel="00430ABC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1094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LCOH</w:delText>
                </w:r>
              </w:del>
            </w:ins>
          </w:p>
        </w:tc>
        <w:tc>
          <w:tcPr>
            <w:tcW w:w="4861" w:type="dxa"/>
            <w:shd w:val="clear" w:color="auto" w:fill="auto"/>
            <w:vAlign w:val="center"/>
            <w:tcPrChange w:id="1095" w:author="Autor">
              <w:tcPr>
                <w:tcW w:w="0" w:type="auto"/>
                <w:shd w:val="clear" w:color="auto" w:fill="auto"/>
              </w:tcPr>
            </w:tcPrChange>
          </w:tcPr>
          <w:p w14:paraId="2ED126FA" w14:textId="2CDB955F" w:rsidR="00430ABC" w:rsidRPr="00BF6757" w:rsidDel="00430ABC" w:rsidRDefault="00430ABC">
            <w:pPr>
              <w:spacing w:after="0" w:line="240" w:lineRule="auto"/>
              <w:rPr>
                <w:ins w:id="1096" w:author="Autor"/>
                <w:del w:id="1097" w:author="Autor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  <w:rPrChange w:id="1098" w:author="Autor">
                  <w:rPr>
                    <w:ins w:id="1099" w:author="Autor"/>
                    <w:del w:id="1100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1101" w:author="Autor">
              <w:del w:id="1102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Dane prognozowanych cen energii i pracy w kolejnych latach.</w:delText>
                </w:r>
              </w:del>
            </w:ins>
          </w:p>
        </w:tc>
      </w:tr>
      <w:tr w:rsidR="00430ABC" w:rsidRPr="00B16AC2" w:rsidDel="007C1AF0" w14:paraId="031F239D" w14:textId="2DA0A318" w:rsidTr="00BF6757">
        <w:tblPrEx>
          <w:tblPrExChange w:id="1103" w:author="Autor">
            <w:tblPrEx>
              <w:tblW w:w="9328" w:type="dxa"/>
            </w:tblPrEx>
          </w:tblPrExChange>
        </w:tblPrEx>
        <w:trPr>
          <w:ins w:id="1104" w:author="Autor"/>
          <w:del w:id="1105" w:author="Autor"/>
          <w:trPrChange w:id="1106" w:author="Autor">
            <w:trPr>
              <w:gridAfter w:val="0"/>
            </w:trPr>
          </w:trPrChange>
        </w:trPr>
        <w:tc>
          <w:tcPr>
            <w:tcW w:w="2274" w:type="dxa"/>
            <w:tcPrChange w:id="1107" w:author="Autor">
              <w:tcPr>
                <w:tcW w:w="0" w:type="auto"/>
                <w:gridSpan w:val="2"/>
              </w:tcPr>
            </w:tcPrChange>
          </w:tcPr>
          <w:p w14:paraId="74C3C26A" w14:textId="77C3FEB4" w:rsidR="00430ABC" w:rsidRPr="00BF6757" w:rsidDel="007C1AF0" w:rsidRDefault="00430ABC">
            <w:pPr>
              <w:spacing w:after="0" w:line="240" w:lineRule="auto"/>
              <w:rPr>
                <w:ins w:id="1108" w:author="Autor"/>
                <w:del w:id="1109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110" w:author="Autor">
                  <w:rPr>
                    <w:ins w:id="1111" w:author="Autor"/>
                    <w:del w:id="1112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1113" w:author="Autor">
              <w:del w:id="1114" w:author="Autor">
                <w:r w:rsidRPr="00BF6757" w:rsidDel="007C1AF0">
                  <w:rPr>
                    <w:rFonts w:eastAsia="Times New Roman"/>
                    <w:bCs/>
                    <w:color w:val="000000" w:themeColor="text1"/>
                    <w:sz w:val="20"/>
                    <w:szCs w:val="20"/>
                    <w:lang w:eastAsia="pl-PL"/>
                    <w:rPrChange w:id="1115" w:author="Autor">
                      <w:rPr>
                        <w:rFonts w:eastAsia="Times New Roman"/>
                        <w:b/>
                        <w:bCs/>
                        <w:color w:val="000000" w:themeColor="text1"/>
                        <w:lang w:eastAsia="pl-PL"/>
                      </w:rPr>
                    </w:rPrChange>
                  </w:rPr>
                  <w:delText xml:space="preserve">Arkusz do wprowadzania Danych Godzinowych o Zakupie – Sprzedaży energii </w:delText>
                </w:r>
              </w:del>
            </w:ins>
          </w:p>
        </w:tc>
        <w:tc>
          <w:tcPr>
            <w:tcW w:w="2358" w:type="dxa"/>
            <w:shd w:val="clear" w:color="auto" w:fill="auto"/>
            <w:noWrap/>
            <w:hideMark/>
            <w:tcPrChange w:id="1116" w:author="Autor">
              <w:tcPr>
                <w:tcW w:w="0" w:type="auto"/>
                <w:gridSpan w:val="3"/>
                <w:shd w:val="clear" w:color="auto" w:fill="auto"/>
                <w:noWrap/>
                <w:hideMark/>
              </w:tcPr>
            </w:tcPrChange>
          </w:tcPr>
          <w:p w14:paraId="15065B5D" w14:textId="4F70A270" w:rsidR="00430ABC" w:rsidRPr="00BF6757" w:rsidDel="007C1AF0" w:rsidRDefault="00430ABC">
            <w:pPr>
              <w:spacing w:after="0" w:line="240" w:lineRule="auto"/>
              <w:rPr>
                <w:ins w:id="1117" w:author="Autor"/>
                <w:del w:id="1118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119" w:author="Autor">
                  <w:rPr>
                    <w:ins w:id="1120" w:author="Autor"/>
                    <w:del w:id="1121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1122" w:author="Autor">
              <w:del w:id="1123" w:author="Autor">
                <w:r w:rsidRPr="00BF6757" w:rsidDel="007C1AF0">
                  <w:rPr>
                    <w:rFonts w:ascii="Calibri" w:eastAsia="Times New Roman" w:hAnsi="Calibri" w:cs="Calibri"/>
                    <w:bCs/>
                    <w:color w:val="000000"/>
                    <w:sz w:val="20"/>
                    <w:szCs w:val="20"/>
                    <w:lang w:eastAsia="pl-PL"/>
                    <w:rPrChange w:id="1124" w:author="Autor">
                      <w:rPr>
                        <w:rFonts w:ascii="Calibri" w:eastAsia="Times New Roman" w:hAnsi="Calibri" w:cs="Calibri"/>
                        <w:b/>
                        <w:bCs/>
                        <w:color w:val="000000"/>
                        <w:lang w:eastAsia="pl-PL"/>
                      </w:rPr>
                    </w:rPrChange>
                  </w:rPr>
                  <w:delText>Dane Godzinowe</w:delText>
                </w:r>
              </w:del>
            </w:ins>
          </w:p>
        </w:tc>
        <w:tc>
          <w:tcPr>
            <w:tcW w:w="4861" w:type="dxa"/>
            <w:shd w:val="clear" w:color="auto" w:fill="auto"/>
            <w:vAlign w:val="center"/>
            <w:tcPrChange w:id="1125" w:author="Autor">
              <w:tcPr>
                <w:tcW w:w="0" w:type="auto"/>
                <w:shd w:val="clear" w:color="auto" w:fill="auto"/>
              </w:tcPr>
            </w:tcPrChange>
          </w:tcPr>
          <w:p w14:paraId="2FEBC631" w14:textId="2363CED9" w:rsidR="00430ABC" w:rsidRPr="00BF6757" w:rsidDel="007C1AF0" w:rsidRDefault="00430ABC">
            <w:pPr>
              <w:spacing w:after="0" w:line="240" w:lineRule="auto"/>
              <w:rPr>
                <w:ins w:id="1126" w:author="Autor"/>
                <w:del w:id="1127" w:author="Autor"/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l-PL"/>
                <w:rPrChange w:id="1128" w:author="Autor">
                  <w:rPr>
                    <w:ins w:id="1129" w:author="Autor"/>
                    <w:del w:id="1130" w:author="Autor"/>
                    <w:rFonts w:ascii="Calibri" w:eastAsia="Times New Roman" w:hAnsi="Calibri" w:cs="Calibri"/>
                    <w:b/>
                    <w:bCs/>
                    <w:color w:val="000000"/>
                    <w:lang w:eastAsia="pl-PL"/>
                  </w:rPr>
                </w:rPrChange>
              </w:rPr>
            </w:pPr>
            <w:ins w:id="1131" w:author="Autor">
              <w:del w:id="1132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Dane prognozowanych cen substratów wykorzystywanych w biogazowniach w kolejnych latach.</w:delText>
                </w:r>
              </w:del>
            </w:ins>
          </w:p>
        </w:tc>
      </w:tr>
      <w:tr w:rsidR="00430ABC" w:rsidRPr="00B16AC2" w:rsidDel="00430ABC" w14:paraId="12EF270A" w14:textId="23D30DE5" w:rsidTr="00BF6757">
        <w:tblPrEx>
          <w:tblPrExChange w:id="1133" w:author="Autor">
            <w:tblPrEx>
              <w:tblW w:w="9328" w:type="dxa"/>
            </w:tblPrEx>
          </w:tblPrExChange>
        </w:tblPrEx>
        <w:trPr>
          <w:del w:id="1134" w:author="Autor"/>
          <w:trPrChange w:id="1135" w:author="Autor">
            <w:trPr>
              <w:gridAfter w:val="0"/>
            </w:trPr>
          </w:trPrChange>
        </w:trPr>
        <w:tc>
          <w:tcPr>
            <w:tcW w:w="2274" w:type="dxa"/>
            <w:vMerge w:val="restart"/>
            <w:shd w:val="clear" w:color="auto" w:fill="auto"/>
            <w:tcPrChange w:id="1136" w:author="Autor">
              <w:tcPr>
                <w:tcW w:w="2274" w:type="dxa"/>
                <w:vMerge w:val="restart"/>
                <w:shd w:val="clear" w:color="auto" w:fill="auto"/>
              </w:tcPr>
            </w:tcPrChange>
          </w:tcPr>
          <w:p w14:paraId="7BDDE475" w14:textId="1436A189" w:rsidR="00430ABC" w:rsidRPr="00BF6757" w:rsidDel="00430ABC" w:rsidRDefault="00430ABC">
            <w:pPr>
              <w:spacing w:after="0" w:line="240" w:lineRule="auto"/>
              <w:rPr>
                <w:del w:id="1137" w:author="Autor"/>
                <w:rFonts w:eastAsia="Times New Roman"/>
                <w:bCs/>
                <w:color w:val="000000"/>
                <w:sz w:val="20"/>
                <w:szCs w:val="20"/>
                <w:lang w:eastAsia="pl-PL"/>
                <w:rPrChange w:id="1138" w:author="Autor">
                  <w:rPr>
                    <w:del w:id="1139" w:author="Autor"/>
                    <w:rFonts w:eastAsia="Times New Roman"/>
                    <w:b/>
                    <w:bCs/>
                    <w:color w:val="000000"/>
                    <w:lang w:eastAsia="pl-PL"/>
                  </w:rPr>
                </w:rPrChange>
              </w:rPr>
              <w:pPrChange w:id="1140" w:author="Autor">
                <w:pPr>
                  <w:spacing w:after="0" w:line="240" w:lineRule="auto"/>
                  <w:jc w:val="center"/>
                </w:pPr>
              </w:pPrChange>
            </w:pPr>
            <w:del w:id="1141" w:author="Autor"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1142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 xml:space="preserve">Arkusz </w:delText>
              </w:r>
            </w:del>
            <w:ins w:id="1143" w:author="Autor">
              <w:del w:id="1144" w:author="Autor">
                <w:r w:rsidRPr="00BF6757" w:rsidDel="00430ABC">
                  <w:rPr>
                    <w:rFonts w:eastAsia="Times New Roman"/>
                    <w:bCs/>
                    <w:color w:val="000000" w:themeColor="text1"/>
                    <w:sz w:val="20"/>
                    <w:szCs w:val="20"/>
                    <w:lang w:eastAsia="pl-PL"/>
                    <w:rPrChange w:id="1145" w:author="Autor">
                      <w:rPr>
                        <w:rFonts w:eastAsia="Times New Roman"/>
                        <w:b/>
                        <w:bCs/>
                        <w:color w:val="000000" w:themeColor="text1"/>
                        <w:lang w:eastAsia="pl-PL"/>
                      </w:rPr>
                    </w:rPrChange>
                  </w:rPr>
                  <w:delText>zablokowany</w:delText>
                </w:r>
              </w:del>
            </w:ins>
            <w:del w:id="1146" w:author="Autor">
              <w:r w:rsidRPr="00BF6757" w:rsidDel="00430ABC">
                <w:rPr>
                  <w:rFonts w:eastAsia="Times New Roman"/>
                  <w:bCs/>
                  <w:color w:val="000000" w:themeColor="text1"/>
                  <w:sz w:val="20"/>
                  <w:szCs w:val="20"/>
                  <w:lang w:eastAsia="pl-PL"/>
                  <w:rPrChange w:id="1147" w:author="Autor">
                    <w:rPr>
                      <w:rFonts w:eastAsia="Times New Roman"/>
                      <w:b/>
                      <w:bCs/>
                      <w:color w:val="000000" w:themeColor="text1"/>
                      <w:lang w:eastAsia="pl-PL"/>
                    </w:rPr>
                  </w:rPrChange>
                </w:rPr>
                <w:delText>zablokowane z danym źródłowymi o cenach</w:delText>
              </w:r>
            </w:del>
          </w:p>
        </w:tc>
        <w:tc>
          <w:tcPr>
            <w:tcW w:w="2358" w:type="dxa"/>
            <w:shd w:val="clear" w:color="auto" w:fill="auto"/>
            <w:noWrap/>
            <w:hideMark/>
            <w:tcPrChange w:id="1148" w:author="Autor">
              <w:tcPr>
                <w:tcW w:w="268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0A924CD3" w14:textId="3A5B1BA6" w:rsidR="00430ABC" w:rsidRPr="00BF6757" w:rsidDel="00430ABC" w:rsidRDefault="00430ABC">
            <w:pPr>
              <w:spacing w:after="0" w:line="240" w:lineRule="auto"/>
              <w:rPr>
                <w:del w:id="1149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150" w:author="Autor">
                  <w:rPr>
                    <w:del w:id="1151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1152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115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Progn cen ener, pracy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1154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2999F8EB" w14:textId="2DA4BC28" w:rsidR="00430ABC" w:rsidRPr="00BF6757" w:rsidDel="00430ABC" w:rsidRDefault="00430ABC">
            <w:pPr>
              <w:spacing w:after="0" w:line="240" w:lineRule="auto"/>
              <w:rPr>
                <w:del w:id="1155" w:author="Autor"/>
                <w:rFonts w:eastAsia="Times New Roman"/>
                <w:color w:val="000000"/>
                <w:sz w:val="20"/>
                <w:szCs w:val="20"/>
                <w:lang w:eastAsia="pl-PL"/>
                <w:rPrChange w:id="1156" w:author="Autor">
                  <w:rPr>
                    <w:del w:id="1157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1158" w:author="Autor">
              <w:del w:id="1159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Okresy użytkowania, koszt napraw, konserwacji i przeglądów według VDI.</w:delText>
                </w:r>
              </w:del>
            </w:ins>
            <w:del w:id="1160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1161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Różne dane wejściowe dotyczące nośników różnych kosztów w kolejnych latach Projektu – 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1162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>nie zmieniać - dane źródłowe</w:delText>
              </w:r>
            </w:del>
          </w:p>
        </w:tc>
      </w:tr>
      <w:tr w:rsidR="00430ABC" w:rsidRPr="00B16AC2" w:rsidDel="00430ABC" w14:paraId="60B14815" w14:textId="5169AE23" w:rsidTr="00BF6757">
        <w:tblPrEx>
          <w:tblPrExChange w:id="1163" w:author="Autor">
            <w:tblPrEx>
              <w:tblW w:w="9328" w:type="dxa"/>
            </w:tblPrEx>
          </w:tblPrExChange>
        </w:tblPrEx>
        <w:trPr>
          <w:del w:id="1164" w:author="Autor"/>
          <w:trPrChange w:id="1165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1166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7BB97209" w14:textId="72C8C8FB" w:rsidR="00430ABC" w:rsidRPr="00BF6757" w:rsidDel="00430ABC" w:rsidRDefault="00430ABC">
            <w:pPr>
              <w:spacing w:after="0" w:line="240" w:lineRule="auto"/>
              <w:rPr>
                <w:del w:id="1167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1168" w:author="Autor">
                  <w:rPr>
                    <w:del w:id="1169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hideMark/>
            <w:tcPrChange w:id="1170" w:author="Autor">
              <w:tcPr>
                <w:tcW w:w="268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1458C772" w14:textId="323DB66E" w:rsidR="00430ABC" w:rsidRPr="00BF6757" w:rsidDel="00430ABC" w:rsidRDefault="00430ABC">
            <w:pPr>
              <w:spacing w:after="0" w:line="240" w:lineRule="auto"/>
              <w:rPr>
                <w:del w:id="1171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172" w:author="Autor">
                  <w:rPr>
                    <w:del w:id="1173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1174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1175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Ceny substr BIOGAZownia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1176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2CE823C7" w14:textId="36435D93" w:rsidR="00430ABC" w:rsidRPr="00BF6757" w:rsidDel="00430ABC" w:rsidRDefault="00430ABC">
            <w:pPr>
              <w:spacing w:after="0" w:line="240" w:lineRule="auto"/>
              <w:rPr>
                <w:del w:id="1177" w:author="Autor"/>
                <w:rFonts w:eastAsia="Times New Roman"/>
                <w:color w:val="000000"/>
                <w:sz w:val="20"/>
                <w:szCs w:val="20"/>
                <w:lang w:eastAsia="pl-PL"/>
                <w:rPrChange w:id="1178" w:author="Autor">
                  <w:rPr>
                    <w:del w:id="1179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1180" w:author="Autor">
              <w:del w:id="1181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sprzedaży ciepła.</w:delText>
                </w:r>
              </w:del>
            </w:ins>
            <w:del w:id="1182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1183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 xml:space="preserve">Różne dane wejściowe dotyczące cen różnych substratów wykorzystywanych w biogazowniach w kolejnych latach Projektu – 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1184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>nie zmieniać - dane źródłowe</w:delText>
              </w:r>
            </w:del>
          </w:p>
        </w:tc>
      </w:tr>
      <w:tr w:rsidR="00430ABC" w:rsidRPr="00B16AC2" w:rsidDel="00430ABC" w14:paraId="3C793740" w14:textId="592E1FEC" w:rsidTr="00BF6757">
        <w:tblPrEx>
          <w:tblPrExChange w:id="1185" w:author="Autor">
            <w:tblPrEx>
              <w:tblW w:w="9328" w:type="dxa"/>
            </w:tblPrEx>
          </w:tblPrExChange>
        </w:tblPrEx>
        <w:trPr>
          <w:del w:id="1186" w:author="Autor"/>
          <w:trPrChange w:id="1187" w:author="Autor">
            <w:trPr>
              <w:gridAfter w:val="0"/>
            </w:trPr>
          </w:trPrChange>
        </w:trPr>
        <w:tc>
          <w:tcPr>
            <w:tcW w:w="2274" w:type="dxa"/>
            <w:vMerge/>
            <w:shd w:val="clear" w:color="auto" w:fill="auto"/>
            <w:tcPrChange w:id="1188" w:author="Autor">
              <w:tcPr>
                <w:tcW w:w="2274" w:type="dxa"/>
                <w:vMerge/>
                <w:shd w:val="clear" w:color="auto" w:fill="auto"/>
              </w:tcPr>
            </w:tcPrChange>
          </w:tcPr>
          <w:p w14:paraId="0C272FB7" w14:textId="5E4A5778" w:rsidR="00430ABC" w:rsidRPr="00BF6757" w:rsidDel="00430ABC" w:rsidRDefault="00430ABC">
            <w:pPr>
              <w:spacing w:after="0" w:line="240" w:lineRule="auto"/>
              <w:rPr>
                <w:del w:id="1189" w:author="Autor"/>
                <w:rFonts w:eastAsia="Times New Roman" w:cstheme="minorHAnsi"/>
                <w:color w:val="000000"/>
                <w:sz w:val="20"/>
                <w:szCs w:val="20"/>
                <w:lang w:eastAsia="pl-PL"/>
                <w:rPrChange w:id="1190" w:author="Autor">
                  <w:rPr>
                    <w:del w:id="1191" w:author="Autor"/>
                    <w:rFonts w:eastAsia="Times New Roman" w:cstheme="minorHAnsi"/>
                    <w:color w:val="000000"/>
                    <w:sz w:val="16"/>
                    <w:szCs w:val="18"/>
                    <w:lang w:eastAsia="pl-PL"/>
                  </w:rPr>
                </w:rPrChange>
              </w:rPr>
            </w:pPr>
          </w:p>
        </w:tc>
        <w:tc>
          <w:tcPr>
            <w:tcW w:w="2358" w:type="dxa"/>
            <w:shd w:val="clear" w:color="auto" w:fill="auto"/>
            <w:noWrap/>
            <w:hideMark/>
            <w:tcPrChange w:id="1192" w:author="Autor">
              <w:tcPr>
                <w:tcW w:w="2683" w:type="dxa"/>
                <w:gridSpan w:val="3"/>
                <w:shd w:val="clear" w:color="auto" w:fill="auto"/>
                <w:noWrap/>
                <w:hideMark/>
              </w:tcPr>
            </w:tcPrChange>
          </w:tcPr>
          <w:p w14:paraId="565E2A0A" w14:textId="2A82FC81" w:rsidR="00430ABC" w:rsidRPr="00BF6757" w:rsidDel="00430ABC" w:rsidRDefault="00430ABC">
            <w:pPr>
              <w:spacing w:after="0" w:line="240" w:lineRule="auto"/>
              <w:rPr>
                <w:del w:id="1193" w:author="Autor"/>
                <w:rFonts w:ascii="Calibri" w:eastAsia="Times New Roman" w:hAnsi="Calibri" w:cs="Calibri"/>
                <w:bCs/>
                <w:color w:val="000000"/>
                <w:sz w:val="20"/>
                <w:szCs w:val="20"/>
                <w:lang w:eastAsia="pl-PL"/>
                <w:rPrChange w:id="1194" w:author="Autor">
                  <w:rPr>
                    <w:del w:id="1195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del w:id="1196" w:author="Autor">
              <w:r w:rsidRPr="00BF6757" w:rsidDel="00430ABC">
                <w:rPr>
                  <w:rFonts w:ascii="Calibri" w:eastAsia="Times New Roman" w:hAnsi="Calibri" w:cs="Calibri"/>
                  <w:bCs/>
                  <w:color w:val="000000"/>
                  <w:sz w:val="20"/>
                  <w:szCs w:val="20"/>
                  <w:lang w:eastAsia="pl-PL"/>
                  <w:rPrChange w:id="1197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VDI inne</w:delText>
              </w:r>
            </w:del>
          </w:p>
        </w:tc>
        <w:tc>
          <w:tcPr>
            <w:tcW w:w="4861" w:type="dxa"/>
            <w:shd w:val="clear" w:color="auto" w:fill="auto"/>
            <w:vAlign w:val="center"/>
            <w:tcPrChange w:id="1198" w:author="Autor">
              <w:tcPr>
                <w:tcW w:w="4371" w:type="dxa"/>
                <w:gridSpan w:val="2"/>
                <w:shd w:val="clear" w:color="auto" w:fill="auto"/>
              </w:tcPr>
            </w:tcPrChange>
          </w:tcPr>
          <w:p w14:paraId="757FA210" w14:textId="138B1194" w:rsidR="00430ABC" w:rsidRPr="00BF6757" w:rsidDel="00430ABC" w:rsidRDefault="00430ABC">
            <w:pPr>
              <w:spacing w:after="0" w:line="240" w:lineRule="auto"/>
              <w:rPr>
                <w:del w:id="1199" w:author="Autor"/>
                <w:rFonts w:eastAsia="Times New Roman"/>
                <w:color w:val="000000"/>
                <w:sz w:val="20"/>
                <w:szCs w:val="20"/>
                <w:lang w:eastAsia="pl-PL"/>
                <w:rPrChange w:id="1200" w:author="Autor">
                  <w:rPr>
                    <w:del w:id="1201" w:author="Autor"/>
                    <w:rFonts w:eastAsia="Times New Roman"/>
                    <w:color w:val="000000"/>
                    <w:lang w:eastAsia="pl-PL"/>
                  </w:rPr>
                </w:rPrChange>
              </w:rPr>
            </w:pPr>
            <w:ins w:id="1202" w:author="Autor">
              <w:del w:id="1203" w:author="Autor">
                <w:r w:rsidDel="00430ABC">
                  <w:rPr>
                    <w:rFonts w:ascii="Calibri" w:hAnsi="Calibri"/>
                    <w:color w:val="000000"/>
                    <w:sz w:val="20"/>
                    <w:szCs w:val="20"/>
                  </w:rPr>
                  <w:delText>Podsumowanie kosztów zakupu substratów.</w:delText>
                </w:r>
              </w:del>
            </w:ins>
            <w:del w:id="1204" w:author="Autor"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lang w:eastAsia="pl-PL"/>
                  <w:rPrChange w:id="1205" w:author="Autor">
                    <w:rPr>
                      <w:rFonts w:eastAsia="Times New Roman"/>
                      <w:color w:val="000000" w:themeColor="text1"/>
                      <w:lang w:eastAsia="pl-PL"/>
                    </w:rPr>
                  </w:rPrChange>
                </w:rPr>
                <w:delText>Informacje dotyczące wskaźników VDI nieopisanych w arkuszach OPEX, do ewentualnego wykorzystania.</w:delText>
              </w:r>
              <w:r w:rsidRPr="00BF6757" w:rsidDel="00430ABC">
                <w:rPr>
                  <w:rFonts w:eastAsia="Times New Roman"/>
                  <w:color w:val="000000" w:themeColor="text1"/>
                  <w:sz w:val="20"/>
                  <w:szCs w:val="20"/>
                  <w:u w:val="single"/>
                  <w:lang w:eastAsia="pl-PL"/>
                  <w:rPrChange w:id="1206" w:author="Autor">
                    <w:rPr>
                      <w:rFonts w:eastAsia="Times New Roman"/>
                      <w:color w:val="000000" w:themeColor="text1"/>
                      <w:u w:val="single"/>
                      <w:lang w:eastAsia="pl-PL"/>
                    </w:rPr>
                  </w:rPrChange>
                </w:rPr>
                <w:delText xml:space="preserve"> nie zmieniać - dane źródłowe</w:delText>
              </w:r>
            </w:del>
          </w:p>
        </w:tc>
      </w:tr>
    </w:tbl>
    <w:p w14:paraId="11495A69" w14:textId="32CC23D6" w:rsidR="006116A2" w:rsidDel="00C44B75" w:rsidRDefault="00CB4169">
      <w:pPr>
        <w:jc w:val="both"/>
        <w:rPr>
          <w:del w:id="1207" w:author="Autor"/>
        </w:rPr>
        <w:pPrChange w:id="1208" w:author="Autor">
          <w:pPr>
            <w:ind w:left="360"/>
            <w:jc w:val="both"/>
          </w:pPr>
        </w:pPrChange>
      </w:pPr>
      <w:ins w:id="1209" w:author="Autor">
        <w:r>
          <w:t xml:space="preserve">Zapewnienie </w:t>
        </w:r>
      </w:ins>
    </w:p>
    <w:p w14:paraId="01D400C9" w14:textId="005667B9" w:rsidR="00C44B75" w:rsidRDefault="00CB4169">
      <w:pPr>
        <w:pStyle w:val="Nagwek1"/>
        <w:rPr>
          <w:ins w:id="1210" w:author="Autor"/>
        </w:rPr>
        <w:pPrChange w:id="1211" w:author="Autor">
          <w:pPr>
            <w:jc w:val="both"/>
          </w:pPr>
        </w:pPrChange>
      </w:pPr>
      <w:ins w:id="1212" w:author="Autor">
        <w:r>
          <w:t xml:space="preserve">porównywalności  </w:t>
        </w:r>
      </w:ins>
    </w:p>
    <w:p w14:paraId="461E1E8C" w14:textId="2D6FF421" w:rsidR="00767C3A" w:rsidRDefault="00102349" w:rsidP="00131104">
      <w:pPr>
        <w:jc w:val="both"/>
      </w:pPr>
      <w:r>
        <w:t xml:space="preserve">Celem </w:t>
      </w:r>
      <w:r w:rsidR="006F7D37">
        <w:t xml:space="preserve">ujednolicenia </w:t>
      </w:r>
      <w:r>
        <w:t xml:space="preserve">i </w:t>
      </w:r>
      <w:r w:rsidR="5087A58A">
        <w:t xml:space="preserve">zapewnienia </w:t>
      </w:r>
      <w:r>
        <w:t xml:space="preserve">porównywalności </w:t>
      </w:r>
      <w:ins w:id="1213" w:author="Autor">
        <w:r w:rsidR="00CB4169">
          <w:t xml:space="preserve">rozwiązań, </w:t>
        </w:r>
      </w:ins>
      <w:del w:id="1214" w:author="Autor">
        <w:r w:rsidR="006F7D37" w:rsidDel="00CB4169">
          <w:delText>danych wejściowych</w:delText>
        </w:r>
        <w:r w:rsidDel="00CB4169">
          <w:delText xml:space="preserve"> </w:delText>
        </w:r>
      </w:del>
      <w:r w:rsidR="207664CF">
        <w:t>Zamawiający ustalił dla wszystkich Wykonawców identyczną</w:t>
      </w:r>
      <w:r>
        <w:t xml:space="preserve"> prognozę cen </w:t>
      </w:r>
      <w:ins w:id="1215" w:author="Autor">
        <w:r w:rsidR="00BE6DA1">
          <w:t xml:space="preserve">zarówno </w:t>
        </w:r>
      </w:ins>
      <w:r>
        <w:t>energii elektrycznej</w:t>
      </w:r>
      <w:r w:rsidR="00767C3A">
        <w:t xml:space="preserve"> </w:t>
      </w:r>
      <w:ins w:id="1216" w:author="Autor">
        <w:r w:rsidR="00BE6DA1">
          <w:t xml:space="preserve">jak </w:t>
        </w:r>
      </w:ins>
      <w:r w:rsidR="00767C3A">
        <w:t>i jej dystrybucji</w:t>
      </w:r>
      <w:ins w:id="1217" w:author="Autor">
        <w:r w:rsidR="00CB4169">
          <w:t xml:space="preserve"> określając je</w:t>
        </w:r>
        <w:r w:rsidR="00BE6DA1">
          <w:t xml:space="preserve"> w arkuszu „Dane Godzinowe” dla każdej godziny od początku 2023 roku do końca 2027 roku oraz </w:t>
        </w:r>
        <w:r w:rsidR="00CB4169">
          <w:t xml:space="preserve">w </w:t>
        </w:r>
        <w:r w:rsidR="00BE6DA1">
          <w:t>arkuszu „</w:t>
        </w:r>
        <w:r w:rsidR="00BE6DA1" w:rsidRPr="001A61B9">
          <w:t>Progn cen ener, pracy</w:t>
        </w:r>
        <w:r w:rsidR="00BE6DA1">
          <w:t>”</w:t>
        </w:r>
        <w:r w:rsidR="00E91528">
          <w:t xml:space="preserve"> dla każdego roku </w:t>
        </w:r>
        <w:r w:rsidR="00BE6DA1">
          <w:t>od 2023 do 20</w:t>
        </w:r>
        <w:r w:rsidR="00E91528">
          <w:t>50</w:t>
        </w:r>
      </w:ins>
      <w:del w:id="1218" w:author="Autor">
        <w:r w:rsidDel="00BE6DA1">
          <w:delText xml:space="preserve"> w poszczególnych latach, której nie należy zmieniać</w:delText>
        </w:r>
      </w:del>
      <w:r>
        <w:t>.</w:t>
      </w:r>
      <w:r w:rsidR="00131104">
        <w:t xml:space="preserve"> </w:t>
      </w:r>
      <w:r w:rsidR="00767C3A">
        <w:t xml:space="preserve">Podobnie </w:t>
      </w:r>
      <w:r w:rsidR="1C557FC3">
        <w:t>Zamawiający ustalił wartości</w:t>
      </w:r>
      <w:r w:rsidR="00767C3A">
        <w:t xml:space="preserve"> jednostkowy</w:t>
      </w:r>
      <w:r w:rsidR="3E842F1E">
        <w:t>ch</w:t>
      </w:r>
      <w:r w:rsidR="00767C3A">
        <w:t xml:space="preserve"> koszt</w:t>
      </w:r>
      <w:r w:rsidR="39E1C4F6">
        <w:t>ów</w:t>
      </w:r>
      <w:r w:rsidR="00767C3A">
        <w:t xml:space="preserve"> pracy (PLN/godz</w:t>
      </w:r>
      <w:r w:rsidR="4D3A380D">
        <w:t>.</w:t>
      </w:r>
      <w:r w:rsidR="00767C3A">
        <w:t>)</w:t>
      </w:r>
      <w:ins w:id="1219" w:author="Autor">
        <w:r w:rsidR="00BE6DA1">
          <w:t xml:space="preserve"> w arkuszu „</w:t>
        </w:r>
        <w:r w:rsidR="00BE6DA1" w:rsidRPr="001A61B9">
          <w:t>Progn cen ener, pracy</w:t>
        </w:r>
        <w:r w:rsidR="00BE6DA1">
          <w:t>”</w:t>
        </w:r>
      </w:ins>
      <w:r w:rsidR="00767C3A">
        <w:t xml:space="preserve"> oraz cen</w:t>
      </w:r>
      <w:r w:rsidR="59B9381D">
        <w:t>y</w:t>
      </w:r>
      <w:r w:rsidR="00767C3A">
        <w:t xml:space="preserve"> 2</w:t>
      </w:r>
      <w:r w:rsidR="2B93ACEA">
        <w:t>1</w:t>
      </w:r>
      <w:r w:rsidR="00767C3A">
        <w:t xml:space="preserve"> </w:t>
      </w:r>
      <w:r w:rsidR="007F40CD">
        <w:t>substratów</w:t>
      </w:r>
      <w:r w:rsidR="007F5EAF">
        <w:t xml:space="preserve"> </w:t>
      </w:r>
      <w:r w:rsidR="00767C3A">
        <w:t>najczęściej wykorzystywany</w:t>
      </w:r>
      <w:r w:rsidR="1C17828A">
        <w:t>ch</w:t>
      </w:r>
      <w:r w:rsidR="00767C3A">
        <w:t xml:space="preserve"> w </w:t>
      </w:r>
      <w:r w:rsidR="007F40CD">
        <w:t>b</w:t>
      </w:r>
      <w:r w:rsidR="00767C3A">
        <w:t>iogazowniach</w:t>
      </w:r>
      <w:r w:rsidR="00A02115">
        <w:t xml:space="preserve"> i 5 podstawowych paliw konwencjonalnych</w:t>
      </w:r>
      <w:ins w:id="1220" w:author="Autor">
        <w:r w:rsidR="00722950">
          <w:t xml:space="preserve"> i zielonego wodoru</w:t>
        </w:r>
        <w:r w:rsidR="00BE6DA1">
          <w:t xml:space="preserve"> w arkuszu „</w:t>
        </w:r>
        <w:r w:rsidR="00BE6DA1" w:rsidRPr="001A61B9">
          <w:t>Ceny substr BIOGAZownia</w:t>
        </w:r>
        <w:r w:rsidR="00BE6DA1">
          <w:t>”</w:t>
        </w:r>
      </w:ins>
      <w:r w:rsidR="00A02115">
        <w:t>.</w:t>
      </w:r>
    </w:p>
    <w:p w14:paraId="0C86C7BD" w14:textId="0781E426" w:rsidR="006F7D37" w:rsidRDefault="4E42A1A4" w:rsidP="00FA6115">
      <w:pPr>
        <w:jc w:val="both"/>
      </w:pPr>
      <w:del w:id="1221" w:author="Autor">
        <w:r w:rsidDel="00CB4169">
          <w:delText>Jeśli dane urządzenie stosowane jest wielokrotnie</w:delText>
        </w:r>
        <w:r w:rsidR="00131104" w:rsidDel="00CB4169">
          <w:delText>, wówczas wszystkie wartości należy wprowadzać dla całej grupy urządzeń w danej kategorii, np. nakłady na wszystkie pompy ciepła</w:delText>
        </w:r>
        <w:r w:rsidR="00383901" w:rsidDel="00CB4169">
          <w:delText>, czy też odtworzenie wszystkich urządzeń AKPiA. Dotyczy to tak nakładów (CAPEX) jak i kosztów bieżących (OPEX).</w:delText>
        </w:r>
      </w:del>
    </w:p>
    <w:p w14:paraId="29A96033" w14:textId="77777777" w:rsidR="003301B4" w:rsidRPr="00804C64" w:rsidRDefault="005704EC">
      <w:pPr>
        <w:pStyle w:val="Nagwek1"/>
        <w:pPrChange w:id="1222" w:author="Autor">
          <w:pPr>
            <w:jc w:val="both"/>
          </w:pPr>
        </w:pPrChange>
      </w:pPr>
      <w:r w:rsidRPr="00804C64">
        <w:t>Podstawowe definicje</w:t>
      </w:r>
      <w:r w:rsidRPr="00804C64">
        <w:rPr>
          <w:rStyle w:val="Odwoanieprzypisudolnego"/>
          <w:color w:val="C00000"/>
        </w:rPr>
        <w:footnoteReference w:id="3"/>
      </w:r>
    </w:p>
    <w:p w14:paraId="61DC4364" w14:textId="77777777" w:rsidR="006F7D37" w:rsidRDefault="00102349" w:rsidP="00FA6115">
      <w:pPr>
        <w:jc w:val="both"/>
      </w:pPr>
      <w:r>
        <w:t>Dla precyzyjnego rozróżnienia wydatków</w:t>
      </w:r>
      <w:r w:rsidR="31A83800">
        <w:t>,</w:t>
      </w:r>
      <w:r>
        <w:t xml:space="preserve"> poniżej przytoczono definicje podstawowych kategorii wydatków, które dla każdego roku </w:t>
      </w:r>
      <w:r w:rsidR="57E47397">
        <w:t>muszą</w:t>
      </w:r>
      <w:r w:rsidR="00FA6115">
        <w:t xml:space="preserve"> zostać wypełnione (jeśli występują).</w:t>
      </w:r>
    </w:p>
    <w:p w14:paraId="5A123C60" w14:textId="77777777" w:rsidR="00E44B49" w:rsidRDefault="00E44B49" w:rsidP="00FA6115">
      <w:pPr>
        <w:jc w:val="both"/>
      </w:pPr>
      <w:r w:rsidRPr="3847C889">
        <w:rPr>
          <w:u w:val="single"/>
        </w:rPr>
        <w:t>Nakład inwestycyjny</w:t>
      </w:r>
      <w:r>
        <w:t xml:space="preserve">: wydatki na powstanie środka trwałego obejmujące wszystkie etapy </w:t>
      </w:r>
      <w:r w:rsidR="1168E272">
        <w:t>do momentu przekazania do eksploatacji włącznie, t</w:t>
      </w:r>
      <w:r>
        <w:t>j.: planowanie, projektowanie, budowę, rozruch i przekazanie do eksploatacji.</w:t>
      </w:r>
    </w:p>
    <w:p w14:paraId="08A3220B" w14:textId="72C63F1F" w:rsidR="00AD5948" w:rsidRDefault="00AD5948" w:rsidP="00FA6115">
      <w:pPr>
        <w:jc w:val="both"/>
      </w:pPr>
      <w:r w:rsidRPr="3847C889">
        <w:rPr>
          <w:u w:val="single"/>
        </w:rPr>
        <w:t>Obliczeniowy okres użytkowania</w:t>
      </w:r>
      <w:r w:rsidR="7D052206">
        <w:t>:</w:t>
      </w:r>
      <w:r>
        <w:t xml:space="preserve"> okres użytkowania </w:t>
      </w:r>
      <w:r w:rsidR="00D80700">
        <w:t>stanowiący podstawę do obliczeń. Wartość ta może odpowiadać trwałości technicznej</w:t>
      </w:r>
      <w:r w:rsidR="352A6884">
        <w:t>, a</w:t>
      </w:r>
      <w:r w:rsidR="00D80700">
        <w:t xml:space="preserve"> </w:t>
      </w:r>
      <w:r w:rsidR="390D574C">
        <w:t>f</w:t>
      </w:r>
      <w:r w:rsidR="00D80700">
        <w:t xml:space="preserve">aktyczny okres użytkowania może być dłuższy lub krótszy. Obliczeniowy okres użytkowania kończy się wtedy, gdy remont i naprawy oraz koszt odtworzenia </w:t>
      </w:r>
      <w:r w:rsidR="00D80700">
        <w:lastRenderedPageBreak/>
        <w:t xml:space="preserve">pojedynczego elementu instalacji są tak wysokie, że działania te są zupełnie nieopłacalne w porównaniu z </w:t>
      </w:r>
      <w:ins w:id="1223" w:author="Autor">
        <w:r w:rsidR="00B67F70">
          <w:t xml:space="preserve">kosztem </w:t>
        </w:r>
      </w:ins>
      <w:r w:rsidR="00D80700">
        <w:t>zakup</w:t>
      </w:r>
      <w:ins w:id="1224" w:author="Autor">
        <w:r w:rsidR="00B67F70">
          <w:t>u</w:t>
        </w:r>
      </w:ins>
      <w:del w:id="1225" w:author="Autor">
        <w:r w:rsidR="00D80700" w:rsidDel="00B67F70">
          <w:delText>em</w:delText>
        </w:r>
      </w:del>
      <w:r w:rsidR="00D80700">
        <w:t xml:space="preserve"> nowego składnika.</w:t>
      </w:r>
    </w:p>
    <w:p w14:paraId="755DBA70" w14:textId="77777777" w:rsidR="006F7D37" w:rsidRDefault="006F7D37" w:rsidP="00FA6115">
      <w:pPr>
        <w:jc w:val="both"/>
      </w:pPr>
      <w:r w:rsidRPr="3847C889">
        <w:rPr>
          <w:u w:val="single"/>
        </w:rPr>
        <w:t>Odtworzenie</w:t>
      </w:r>
      <w:r w:rsidR="00503CA1">
        <w:t>:</w:t>
      </w:r>
      <w:r>
        <w:t xml:space="preserve"> inwestycja odtworzeniowa, która jest konieczna</w:t>
      </w:r>
      <w:r w:rsidR="00503CA1">
        <w:t xml:space="preserve"> z uwagi na starzenie się, uszkodzenie instalacji lub postęp techniczny. Odtworzenie dotyczy zwykle składnika aktyw</w:t>
      </w:r>
      <w:r w:rsidR="40722F44">
        <w:t>a</w:t>
      </w:r>
      <w:r w:rsidR="00503CA1">
        <w:t xml:space="preserve"> w całości.</w:t>
      </w:r>
    </w:p>
    <w:p w14:paraId="27C64E9A" w14:textId="77777777" w:rsidR="006F7D37" w:rsidRDefault="006F7D37" w:rsidP="00FA6115">
      <w:pPr>
        <w:jc w:val="both"/>
      </w:pPr>
      <w:r w:rsidRPr="3847C889">
        <w:rPr>
          <w:u w:val="single"/>
        </w:rPr>
        <w:t>Obsługa (eksploatacja</w:t>
      </w:r>
      <w:r>
        <w:t>): wszelkie prace</w:t>
      </w:r>
      <w:r w:rsidR="137BA737">
        <w:t>,</w:t>
      </w:r>
      <w:r>
        <w:t xml:space="preserve"> </w:t>
      </w:r>
      <w:r w:rsidR="6CF1CEBA">
        <w:t>któr</w:t>
      </w:r>
      <w:r>
        <w:t>e musi wykonać personel obsługi, aby zapewnić sprawne działanie instalacji.</w:t>
      </w:r>
    </w:p>
    <w:p w14:paraId="7DC243C8" w14:textId="77777777" w:rsidR="00503CA1" w:rsidRDefault="00503CA1" w:rsidP="00FA6115">
      <w:pPr>
        <w:jc w:val="both"/>
      </w:pPr>
      <w:r w:rsidRPr="00E44B49">
        <w:rPr>
          <w:u w:val="single"/>
        </w:rPr>
        <w:t>Naprawa</w:t>
      </w:r>
      <w:r>
        <w:t>: działania podejmowane w celu przywrócenia stanu sprawności jednostki.</w:t>
      </w:r>
    </w:p>
    <w:p w14:paraId="20AF47B2" w14:textId="77777777" w:rsidR="00503CA1" w:rsidRDefault="00503CA1" w:rsidP="00FA6115">
      <w:pPr>
        <w:jc w:val="both"/>
      </w:pPr>
      <w:r w:rsidRPr="3847C889">
        <w:rPr>
          <w:u w:val="single"/>
        </w:rPr>
        <w:t>Przegląd</w:t>
      </w:r>
      <w:r>
        <w:t>: działania podejmowane w celu określenia stanu analizowanej jednostki wraz z ustaleniem przyczyn zużycia oraz wyciągnięciem stosownych wniosków dotyczących przyszłego użytkowania.</w:t>
      </w:r>
    </w:p>
    <w:p w14:paraId="7F5E2AD6" w14:textId="7EAF759A" w:rsidR="00503CA1" w:rsidRDefault="00E44B49" w:rsidP="00FA6115">
      <w:pPr>
        <w:jc w:val="both"/>
      </w:pPr>
      <w:r w:rsidRPr="3847C889">
        <w:rPr>
          <w:u w:val="single"/>
        </w:rPr>
        <w:t>Utrzymanie</w:t>
      </w:r>
      <w:r>
        <w:t xml:space="preserve">: połączenie wszystkich działań technicznych, administracyjnych oraz środków zarządzania, których celem jest </w:t>
      </w:r>
      <w:del w:id="1226" w:author="Autor">
        <w:r w:rsidDel="00B67F70">
          <w:delText xml:space="preserve">utrzymanie </w:delText>
        </w:r>
      </w:del>
      <w:ins w:id="1227" w:author="Autor">
        <w:r w:rsidR="00B67F70">
          <w:t xml:space="preserve">zapewnienie ciągłości lub gotowości do eksploatacji </w:t>
        </w:r>
      </w:ins>
      <w:r>
        <w:t>jednostki lub przywrócenie jej stanu sprawności.</w:t>
      </w:r>
    </w:p>
    <w:p w14:paraId="5A9E5644" w14:textId="67FF48DF" w:rsidR="3DCA32C1" w:rsidRDefault="3DCA32C1" w:rsidP="3847C889">
      <w:pPr>
        <w:jc w:val="both"/>
      </w:pPr>
      <w:r w:rsidRPr="3847C889">
        <w:rPr>
          <w:u w:val="single"/>
        </w:rPr>
        <w:t>Wartość rezydualna:</w:t>
      </w:r>
      <w:r>
        <w:t xml:space="preserve"> realn</w:t>
      </w:r>
      <w:r w:rsidR="302CED96">
        <w:t>a</w:t>
      </w:r>
      <w:r>
        <w:t xml:space="preserve"> </w:t>
      </w:r>
      <w:r w:rsidR="3C499CAE">
        <w:t xml:space="preserve">wartość </w:t>
      </w:r>
      <w:r>
        <w:t>odsprzeda</w:t>
      </w:r>
      <w:r w:rsidR="3B8F977A">
        <w:t>ży,</w:t>
      </w:r>
      <w:r>
        <w:t xml:space="preserve"> </w:t>
      </w:r>
      <w:r w:rsidR="2C82F398">
        <w:t xml:space="preserve">wartość </w:t>
      </w:r>
      <w:r>
        <w:t>środ</w:t>
      </w:r>
      <w:r w:rsidR="5CCABBDE">
        <w:t>ka</w:t>
      </w:r>
      <w:r>
        <w:t xml:space="preserve"> trwał</w:t>
      </w:r>
      <w:r w:rsidR="7E97BF2B">
        <w:t>ego</w:t>
      </w:r>
      <w:r>
        <w:t xml:space="preserve"> po </w:t>
      </w:r>
      <w:r w:rsidR="5883D666">
        <w:t xml:space="preserve">zakończeniu planowego </w:t>
      </w:r>
      <w:r>
        <w:t>okres</w:t>
      </w:r>
      <w:r w:rsidR="369383FA">
        <w:t>u</w:t>
      </w:r>
      <w:r>
        <w:t xml:space="preserve"> jego eksploatacji</w:t>
      </w:r>
      <w:r w:rsidR="674579B0">
        <w:t>.</w:t>
      </w:r>
      <w:r>
        <w:t xml:space="preserve"> </w:t>
      </w:r>
      <w:r w:rsidR="623C0060">
        <w:t>C</w:t>
      </w:r>
      <w:r>
        <w:t>zas</w:t>
      </w:r>
      <w:r w:rsidR="46DB38AC">
        <w:t>e</w:t>
      </w:r>
      <w:r>
        <w:t>m</w:t>
      </w:r>
      <w:r w:rsidR="53D1C68C">
        <w:t xml:space="preserve"> jest</w:t>
      </w:r>
      <w:r>
        <w:t xml:space="preserve"> to cena złomu lub surowców, z których </w:t>
      </w:r>
      <w:r w:rsidR="0B43A8F7">
        <w:t xml:space="preserve">dany środek trwały </w:t>
      </w:r>
      <w:r>
        <w:t>jest zbudowany</w:t>
      </w:r>
      <w:r w:rsidR="416C8210">
        <w:t>.</w:t>
      </w:r>
      <w:r>
        <w:t xml:space="preserve"> </w:t>
      </w:r>
      <w:r w:rsidR="61B1C068">
        <w:t>M</w:t>
      </w:r>
      <w:r>
        <w:t xml:space="preserve">oże to być </w:t>
      </w:r>
      <w:r w:rsidR="44FF0EEA">
        <w:t xml:space="preserve">również </w:t>
      </w:r>
      <w:r>
        <w:t>przychód ze sprzeda</w:t>
      </w:r>
      <w:r w:rsidR="2AF16C10">
        <w:t>ży</w:t>
      </w:r>
      <w:r>
        <w:t xml:space="preserve"> sprawnych </w:t>
      </w:r>
      <w:r w:rsidR="099A4062">
        <w:t>podzespoł</w:t>
      </w:r>
      <w:r w:rsidR="4B6E0FC3">
        <w:t>ó</w:t>
      </w:r>
      <w:r w:rsidR="099A4062">
        <w:t>w, z przeznaczeniem</w:t>
      </w:r>
      <w:r>
        <w:t xml:space="preserve"> na części zamienne bądź sprzedaż </w:t>
      </w:r>
      <w:r w:rsidR="541C131A">
        <w:t xml:space="preserve">w </w:t>
      </w:r>
      <w:r>
        <w:t xml:space="preserve">całości </w:t>
      </w:r>
      <w:r w:rsidR="6243351B">
        <w:t xml:space="preserve">środka trwałego </w:t>
      </w:r>
      <w:r>
        <w:t xml:space="preserve">do użytku w mniej </w:t>
      </w:r>
      <w:r w:rsidR="3A9C8124">
        <w:t>wymagając</w:t>
      </w:r>
      <w:r w:rsidR="44C884AF">
        <w:t>ym</w:t>
      </w:r>
      <w:r>
        <w:t xml:space="preserve"> </w:t>
      </w:r>
      <w:r w:rsidR="0C41AD2A">
        <w:t>zastosowaniu,</w:t>
      </w:r>
      <w:r>
        <w:t xml:space="preserve"> z większą tolerancją </w:t>
      </w:r>
      <w:r w:rsidR="336E85B3">
        <w:t xml:space="preserve">dla </w:t>
      </w:r>
      <w:r>
        <w:t xml:space="preserve">ryzyka awarii. Np. akumulator, którego pojemność spadła tak, że nieopłacalna jest jego eksploatacja w autobusie może </w:t>
      </w:r>
      <w:r w:rsidR="24C61613">
        <w:t>zostać</w:t>
      </w:r>
      <w:r>
        <w:t xml:space="preserve"> odkupiony </w:t>
      </w:r>
      <w:r w:rsidR="6BACD480">
        <w:t>do wykorzystania w</w:t>
      </w:r>
      <w:r>
        <w:t xml:space="preserve"> magazyn</w:t>
      </w:r>
      <w:r w:rsidR="7ECFFB0B">
        <w:t>ie</w:t>
      </w:r>
      <w:r>
        <w:t xml:space="preserve"> energii</w:t>
      </w:r>
      <w:r w:rsidR="275A068B">
        <w:t xml:space="preserve"> elektrycznej</w:t>
      </w:r>
      <w:r>
        <w:t xml:space="preserve">, gdzie wymagania są </w:t>
      </w:r>
      <w:ins w:id="1228" w:author="Autor">
        <w:r w:rsidR="00E91528">
          <w:t>niż</w:t>
        </w:r>
      </w:ins>
      <w:del w:id="1229" w:author="Autor">
        <w:r w:rsidDel="00E91528">
          <w:delText>mniej</w:delText>
        </w:r>
      </w:del>
      <w:r>
        <w:t>sze</w:t>
      </w:r>
      <w:r w:rsidR="3EB64C73">
        <w:t>.</w:t>
      </w:r>
      <w:r>
        <w:t xml:space="preserve"> </w:t>
      </w:r>
      <w:r w:rsidR="6BBD4446">
        <w:t>Lecz</w:t>
      </w:r>
      <w:r>
        <w:t xml:space="preserve"> np. silnik tłokowy po ponad 20 tys. godzin pracy będzie miał raczej </w:t>
      </w:r>
      <w:r w:rsidR="3436F751">
        <w:t>wyłącznie</w:t>
      </w:r>
      <w:r>
        <w:t xml:space="preserve"> wartość złomu.</w:t>
      </w:r>
      <w:ins w:id="1230" w:author="Autor">
        <w:r w:rsidR="00E91528">
          <w:t xml:space="preserve"> Wartość rezydualna może być </w:t>
        </w:r>
        <w:r w:rsidR="000206B7">
          <w:t xml:space="preserve">także </w:t>
        </w:r>
        <w:r w:rsidR="00E91528">
          <w:t>ujemna w przypadku konieczności odpłatnej utylizacji środka trwałego po jego wyeksploatowaniu.</w:t>
        </w:r>
      </w:ins>
    </w:p>
    <w:p w14:paraId="076058BB" w14:textId="6CD105D4" w:rsidR="002602A2" w:rsidRPr="00804C64" w:rsidRDefault="0DDDC373" w:rsidP="00C15E0E">
      <w:pPr>
        <w:pStyle w:val="Nagwek1"/>
      </w:pPr>
      <w:r w:rsidRPr="00804C64">
        <w:t>Ogólne zasady w</w:t>
      </w:r>
      <w:r w:rsidR="009B6855" w:rsidRPr="00804C64">
        <w:t>ypełniani</w:t>
      </w:r>
      <w:r w:rsidR="3E316E2E" w:rsidRPr="00804C64">
        <w:t>a</w:t>
      </w:r>
      <w:r w:rsidR="009B6855" w:rsidRPr="00804C64">
        <w:t xml:space="preserve"> arkusz</w:t>
      </w:r>
      <w:r w:rsidR="2D6CBAA8" w:rsidRPr="00804C64">
        <w:t>y</w:t>
      </w:r>
      <w:ins w:id="1231" w:author="Autor">
        <w:r w:rsidR="00C44B75">
          <w:t xml:space="preserve"> danymi</w:t>
        </w:r>
      </w:ins>
    </w:p>
    <w:p w14:paraId="22AE4348" w14:textId="77777777" w:rsidR="00CB4169" w:rsidRDefault="00CB4169" w:rsidP="00FA6115">
      <w:pPr>
        <w:jc w:val="both"/>
        <w:rPr>
          <w:ins w:id="1232" w:author="Autor"/>
        </w:rPr>
      </w:pPr>
      <w:ins w:id="1233" w:author="Autor">
        <w:r>
          <w:t>Jeśli dane urządzenie stosowane jest wielokrotnie, wówczas wszystkie wartości należy wprowadzać dla całej grupy urządzeń w danej kategorii, np. nakłady na wszystkie pompy ciepła, czy też odtworzenie wszystkich urządzeń AKPiA. Dotyczy to tak samo nakładów (CAPEX) jak i kosztów bieżących (OPEX).</w:t>
        </w:r>
      </w:ins>
    </w:p>
    <w:p w14:paraId="1638B23D" w14:textId="708677BD" w:rsidR="002602A2" w:rsidRDefault="002602A2" w:rsidP="00FA6115">
      <w:pPr>
        <w:jc w:val="both"/>
      </w:pPr>
      <w:r>
        <w:t>Arkusz</w:t>
      </w:r>
      <w:r w:rsidR="246F5570">
        <w:t>e</w:t>
      </w:r>
      <w:r>
        <w:t xml:space="preserve"> zawiera</w:t>
      </w:r>
      <w:r w:rsidR="593C023A">
        <w:t>ją</w:t>
      </w:r>
      <w:r>
        <w:t xml:space="preserve"> formuły przeliczające </w:t>
      </w:r>
      <w:r w:rsidR="39581A53">
        <w:t xml:space="preserve">w sposób automatyczny </w:t>
      </w:r>
      <w:r>
        <w:t>wp</w:t>
      </w:r>
      <w:r w:rsidR="36B15A51">
        <w:t>rowadzone</w:t>
      </w:r>
      <w:r>
        <w:t xml:space="preserve"> </w:t>
      </w:r>
      <w:r w:rsidR="4185ABCE">
        <w:t xml:space="preserve">w </w:t>
      </w:r>
      <w:del w:id="1234" w:author="Autor">
        <w:r w:rsidR="4185ABCE" w:rsidDel="00E91528">
          <w:delText xml:space="preserve">innych </w:delText>
        </w:r>
      </w:del>
      <w:ins w:id="1235" w:author="Autor">
        <w:r w:rsidR="00E91528">
          <w:t xml:space="preserve">odpowiednich </w:t>
        </w:r>
      </w:ins>
      <w:r w:rsidR="4185ABCE">
        <w:t xml:space="preserve">komórkach </w:t>
      </w:r>
      <w:r>
        <w:t xml:space="preserve">wartości. </w:t>
      </w:r>
      <w:r w:rsidR="39C6E2FD">
        <w:t>K</w:t>
      </w:r>
      <w:r>
        <w:t>omórki, w których zawarte są formuły są wyróżnione poprzez wypełnienie kolorem</w:t>
      </w:r>
      <w:ins w:id="1236" w:author="Autor">
        <w:r w:rsidR="00E91528">
          <w:t xml:space="preserve"> odmiennym niż jasnoz</w:t>
        </w:r>
        <w:r w:rsidR="000206B7">
          <w:t>i</w:t>
        </w:r>
        <w:r w:rsidR="00E91528">
          <w:t>elony</w:t>
        </w:r>
      </w:ins>
      <w:r>
        <w:t xml:space="preserve">. Nie wolno ich wypełniać </w:t>
      </w:r>
      <w:r w:rsidR="5839D19D">
        <w:t>lub</w:t>
      </w:r>
      <w:r>
        <w:t xml:space="preserve"> </w:t>
      </w:r>
      <w:r w:rsidR="487B2B0B">
        <w:t>modyfikować zapisanych w nich</w:t>
      </w:r>
      <w:r>
        <w:t xml:space="preserve"> formuł.</w:t>
      </w:r>
    </w:p>
    <w:p w14:paraId="181A7966" w14:textId="65EB4B28" w:rsidR="002602A2" w:rsidRDefault="5FD9D2E2" w:rsidP="3847C889">
      <w:pPr>
        <w:jc w:val="both"/>
        <w:rPr>
          <w:b/>
          <w:bCs/>
          <w:u w:val="single"/>
        </w:rPr>
      </w:pPr>
      <w:r w:rsidRPr="3847C889">
        <w:rPr>
          <w:b/>
          <w:bCs/>
          <w:u w:val="single"/>
        </w:rPr>
        <w:t>Modyfikować i u</w:t>
      </w:r>
      <w:r w:rsidR="002602A2" w:rsidRPr="3847C889">
        <w:rPr>
          <w:b/>
          <w:bCs/>
          <w:u w:val="single"/>
        </w:rPr>
        <w:t xml:space="preserve">zupełniać należy </w:t>
      </w:r>
      <w:r w:rsidR="132187DC" w:rsidRPr="3847C889">
        <w:rPr>
          <w:b/>
          <w:bCs/>
          <w:u w:val="single"/>
        </w:rPr>
        <w:t>wyłącznie</w:t>
      </w:r>
      <w:r w:rsidR="002602A2" w:rsidRPr="3847C889">
        <w:rPr>
          <w:b/>
          <w:bCs/>
          <w:u w:val="single"/>
        </w:rPr>
        <w:t xml:space="preserve"> komórki </w:t>
      </w:r>
      <w:r w:rsidR="72227EB4" w:rsidRPr="3847C889">
        <w:rPr>
          <w:b/>
          <w:bCs/>
          <w:u w:val="single"/>
        </w:rPr>
        <w:t xml:space="preserve">z </w:t>
      </w:r>
      <w:ins w:id="1237" w:author="Autor">
        <w:r w:rsidR="00722950">
          <w:rPr>
            <w:b/>
            <w:bCs/>
            <w:u w:val="single"/>
          </w:rPr>
          <w:t>jasnozielonym</w:t>
        </w:r>
        <w:r w:rsidR="00AE5CAC">
          <w:rPr>
            <w:b/>
            <w:bCs/>
            <w:u w:val="single"/>
          </w:rPr>
          <w:t xml:space="preserve"> wypełnieniem</w:t>
        </w:r>
      </w:ins>
      <w:del w:id="1238" w:author="Autor">
        <w:r w:rsidR="72227EB4" w:rsidRPr="3847C889">
          <w:rPr>
            <w:b/>
            <w:bCs/>
            <w:u w:val="single"/>
          </w:rPr>
          <w:delText>białym tłem</w:delText>
        </w:r>
      </w:del>
      <w:r w:rsidR="605E0504" w:rsidRPr="3847C889">
        <w:rPr>
          <w:b/>
          <w:bCs/>
          <w:u w:val="single"/>
        </w:rPr>
        <w:t xml:space="preserve"> w arkuszach </w:t>
      </w:r>
      <w:ins w:id="1239" w:author="Autor">
        <w:r w:rsidR="000206B7">
          <w:rPr>
            <w:b/>
            <w:bCs/>
            <w:u w:val="single"/>
          </w:rPr>
          <w:t>„</w:t>
        </w:r>
        <w:r w:rsidR="00722950">
          <w:rPr>
            <w:b/>
            <w:bCs/>
            <w:u w:val="single"/>
          </w:rPr>
          <w:t>Ustawienia</w:t>
        </w:r>
        <w:r w:rsidR="000206B7">
          <w:rPr>
            <w:b/>
            <w:bCs/>
            <w:u w:val="single"/>
          </w:rPr>
          <w:t>”</w:t>
        </w:r>
        <w:r w:rsidR="00722950">
          <w:rPr>
            <w:b/>
            <w:bCs/>
            <w:u w:val="single"/>
          </w:rPr>
          <w:t xml:space="preserve">, </w:t>
        </w:r>
        <w:r w:rsidR="000206B7">
          <w:rPr>
            <w:b/>
            <w:bCs/>
            <w:u w:val="single"/>
          </w:rPr>
          <w:t>„</w:t>
        </w:r>
      </w:ins>
      <w:r w:rsidR="605E0504" w:rsidRPr="3847C889">
        <w:rPr>
          <w:b/>
          <w:bCs/>
          <w:u w:val="single"/>
        </w:rPr>
        <w:t>CAPEX</w:t>
      </w:r>
      <w:ins w:id="1240" w:author="Autor">
        <w:r w:rsidR="000206B7">
          <w:rPr>
            <w:b/>
            <w:bCs/>
            <w:u w:val="single"/>
          </w:rPr>
          <w:t> …”</w:t>
        </w:r>
      </w:ins>
      <w:r w:rsidR="605E0504" w:rsidRPr="3847C889">
        <w:rPr>
          <w:b/>
          <w:bCs/>
          <w:u w:val="single"/>
        </w:rPr>
        <w:t xml:space="preserve">, </w:t>
      </w:r>
      <w:ins w:id="1241" w:author="Autor">
        <w:r w:rsidR="000206B7">
          <w:rPr>
            <w:b/>
            <w:bCs/>
            <w:u w:val="single"/>
          </w:rPr>
          <w:t>„</w:t>
        </w:r>
      </w:ins>
      <w:r w:rsidR="605E0504" w:rsidRPr="3847C889">
        <w:rPr>
          <w:b/>
          <w:bCs/>
          <w:u w:val="single"/>
        </w:rPr>
        <w:t>OPEX</w:t>
      </w:r>
      <w:ins w:id="1242" w:author="Autor">
        <w:r w:rsidR="000206B7">
          <w:rPr>
            <w:b/>
            <w:bCs/>
            <w:u w:val="single"/>
          </w:rPr>
          <w:t> …”</w:t>
        </w:r>
      </w:ins>
      <w:r w:rsidR="605E0504" w:rsidRPr="3847C889">
        <w:rPr>
          <w:b/>
          <w:bCs/>
          <w:u w:val="single"/>
        </w:rPr>
        <w:t xml:space="preserve"> i </w:t>
      </w:r>
      <w:ins w:id="1243" w:author="Autor">
        <w:r w:rsidR="000206B7">
          <w:rPr>
            <w:b/>
            <w:bCs/>
            <w:u w:val="single"/>
          </w:rPr>
          <w:t>„</w:t>
        </w:r>
        <w:r w:rsidR="605E0504" w:rsidRPr="3847C889">
          <w:rPr>
            <w:b/>
            <w:bCs/>
            <w:u w:val="single"/>
          </w:rPr>
          <w:t>D</w:t>
        </w:r>
        <w:r w:rsidR="00722950">
          <w:rPr>
            <w:b/>
            <w:bCs/>
            <w:u w:val="single"/>
          </w:rPr>
          <w:t xml:space="preserve">ane </w:t>
        </w:r>
        <w:r w:rsidR="605E0504" w:rsidRPr="3847C889">
          <w:rPr>
            <w:b/>
            <w:bCs/>
            <w:u w:val="single"/>
          </w:rPr>
          <w:t>G</w:t>
        </w:r>
        <w:r w:rsidR="00722950">
          <w:rPr>
            <w:b/>
            <w:bCs/>
            <w:u w:val="single"/>
          </w:rPr>
          <w:t>odzinowe</w:t>
        </w:r>
        <w:r w:rsidR="000206B7">
          <w:rPr>
            <w:b/>
            <w:bCs/>
            <w:u w:val="single"/>
          </w:rPr>
          <w:t>”</w:t>
        </w:r>
        <w:r w:rsidR="605E0504" w:rsidRPr="3847C889">
          <w:rPr>
            <w:b/>
            <w:bCs/>
            <w:u w:val="single"/>
          </w:rPr>
          <w:t>.</w:t>
        </w:r>
        <w:r w:rsidR="00722950">
          <w:rPr>
            <w:b/>
            <w:bCs/>
            <w:u w:val="single"/>
          </w:rPr>
          <w:t xml:space="preserve"> Komórki o </w:t>
        </w:r>
        <w:r w:rsidR="00E91528">
          <w:rPr>
            <w:b/>
            <w:bCs/>
            <w:u w:val="single"/>
          </w:rPr>
          <w:t>innym kolorze tła</w:t>
        </w:r>
        <w:del w:id="1244" w:author="Autor">
          <w:r w:rsidR="00722950" w:rsidDel="00E91528">
            <w:rPr>
              <w:b/>
              <w:bCs/>
              <w:u w:val="single"/>
            </w:rPr>
            <w:delText>odcieniach jasno i ciemno niebeskim</w:delText>
          </w:r>
          <w:r w:rsidR="00F27ACE" w:rsidDel="00E91528">
            <w:rPr>
              <w:b/>
              <w:bCs/>
              <w:u w:val="single"/>
            </w:rPr>
            <w:delText xml:space="preserve"> oraz białe</w:delText>
          </w:r>
        </w:del>
        <w:r w:rsidR="00722950">
          <w:rPr>
            <w:b/>
            <w:bCs/>
            <w:u w:val="single"/>
          </w:rPr>
          <w:t xml:space="preserve"> są zablokowane </w:t>
        </w:r>
        <w:del w:id="1245" w:author="Autor">
          <w:r w:rsidR="00722950" w:rsidDel="006810FE">
            <w:rPr>
              <w:b/>
              <w:bCs/>
              <w:u w:val="single"/>
            </w:rPr>
            <w:delText>i nie wolno ich zmieniać</w:delText>
          </w:r>
        </w:del>
        <w:r w:rsidR="006810FE">
          <w:rPr>
            <w:b/>
            <w:bCs/>
            <w:u w:val="single"/>
          </w:rPr>
          <w:t>do edycji</w:t>
        </w:r>
      </w:ins>
      <w:del w:id="1246" w:author="Autor">
        <w:r w:rsidR="605E0504" w:rsidRPr="3847C889">
          <w:rPr>
            <w:b/>
            <w:bCs/>
            <w:u w:val="single"/>
          </w:rPr>
          <w:delText>DG</w:delText>
        </w:r>
      </w:del>
      <w:r w:rsidR="605E0504" w:rsidRPr="3847C889">
        <w:rPr>
          <w:b/>
          <w:bCs/>
          <w:u w:val="single"/>
        </w:rPr>
        <w:t>.</w:t>
      </w:r>
    </w:p>
    <w:p w14:paraId="4AAFEA1D" w14:textId="77777777" w:rsidR="003D6DE1" w:rsidRDefault="003D6DE1" w:rsidP="00FA6115">
      <w:pPr>
        <w:jc w:val="both"/>
        <w:rPr>
          <w:moveFrom w:id="1247" w:author="Autor"/>
        </w:rPr>
      </w:pPr>
      <w:moveFromRangeStart w:id="1248" w:author="Autor" w:name="move73949002"/>
      <w:moveFrom w:id="1249" w:author="Autor">
        <w:r>
          <w:t>Dane o strumieniach energii i ich przepływach pomiędzy poszczególnymi elementami Demonstratora powinny być wyliczone w dedykowanym oprogramowaniu. Skoroszyt nie wykonuje obliczeń strumieni energii ani obliczeń termodynamicznych. Jego zadaniem jest wyliczenie konkursowych kryteriów oceny projektów jednolitą metodą dla wszystkich uczestników.</w:t>
        </w:r>
      </w:moveFrom>
    </w:p>
    <w:moveFromRangeEnd w:id="1248"/>
    <w:p w14:paraId="59B52CE1" w14:textId="77777777" w:rsidR="00C91120" w:rsidRPr="002602A2" w:rsidRDefault="003D6DE1" w:rsidP="00FA6115">
      <w:pPr>
        <w:jc w:val="both"/>
        <w:rPr>
          <w:del w:id="1250" w:author="Autor"/>
        </w:rPr>
      </w:pPr>
      <w:del w:id="1251" w:author="Autor">
        <w:r>
          <w:delText>Wypełnianie arkusz</w:delText>
        </w:r>
        <w:r w:rsidR="7B13C4B1">
          <w:delText>a</w:delText>
        </w:r>
        <w:r>
          <w:delText xml:space="preserve"> można rozpocząć w dowolnym z trzech głównych modułów: CAPEX, OPEX</w:delText>
        </w:r>
        <w:r w:rsidR="48BF0A84">
          <w:delText xml:space="preserve"> i DG</w:delText>
        </w:r>
        <w:r>
          <w:delText>. Pozostałe dwa moduły są wypełnione zablokowanymi wartościami lub wypełnią się automatycznie.</w:delText>
        </w:r>
      </w:del>
    </w:p>
    <w:p w14:paraId="1687A57B" w14:textId="0C5E46BD" w:rsidR="00B074A9" w:rsidDel="00C44B75" w:rsidRDefault="00B074A9" w:rsidP="3847C889">
      <w:pPr>
        <w:rPr>
          <w:del w:id="1252" w:author="Autor"/>
        </w:rPr>
      </w:pPr>
      <w:del w:id="1253" w:author="Autor">
        <w:r w:rsidRPr="3847C889">
          <w:rPr>
            <w:b/>
            <w:bCs/>
          </w:rPr>
          <w:delText>DG Zak-Sprz</w:delText>
        </w:r>
        <w:r w:rsidR="3FB5330A" w:rsidRPr="3847C889">
          <w:rPr>
            <w:b/>
            <w:bCs/>
          </w:rPr>
          <w:delText xml:space="preserve"> EE MWh cz1</w:delText>
        </w:r>
        <w:r>
          <w:delText xml:space="preserve"> – wypełnianie arkuszy danymi można rozpocząć od wprowadzenia strumieni energii zakupionej na zewnątrz i podobnie sprzedanej w arkuszu </w:delText>
        </w:r>
        <w:r w:rsidRPr="3847C889">
          <w:rPr>
            <w:i/>
            <w:iCs/>
          </w:rPr>
          <w:delText>DG Zak-Sprz EE MWh cz1</w:delText>
        </w:r>
        <w:r>
          <w:delText xml:space="preserve">. </w:delText>
        </w:r>
        <w:r>
          <w:lastRenderedPageBreak/>
          <w:delText>Dane w wierszu nr 9 s</w:delText>
        </w:r>
        <w:r w:rsidR="39D2CEC8">
          <w:delText>ą to sumy oblicz</w:delText>
        </w:r>
        <w:r w:rsidR="5838EF3C">
          <w:delText>a</w:delText>
        </w:r>
        <w:r w:rsidR="39D2CEC8">
          <w:delText>n</w:delText>
        </w:r>
        <w:r w:rsidR="42E161AF">
          <w:delText>e</w:delText>
        </w:r>
        <w:r>
          <w:delText xml:space="preserve"> zgodnie z zasadami opisanymi w regulaminie, tj dla okresu od 1 kwietnia roku n-1 do 31 marca roku n. </w:delText>
        </w:r>
      </w:del>
      <w:moveFromRangeStart w:id="1254" w:author="Autor" w:name="move73949003"/>
      <w:moveFrom w:id="1255" w:author="Autor">
        <w:r>
          <w:t>Umożliwia to wprowadzanie danych w układzie kalendarzowym</w:t>
        </w:r>
        <w:del w:id="1256" w:author="Autor">
          <w:r w:rsidDel="00E91528">
            <w:delText>.</w:delText>
          </w:r>
        </w:del>
      </w:moveFrom>
      <w:moveFromRangeEnd w:id="1254"/>
      <w:del w:id="1257" w:author="Autor">
        <w:r w:rsidDel="00E91528">
          <w:delText xml:space="preserve"> </w:delText>
        </w:r>
      </w:del>
      <w:moveFromRangeStart w:id="1258" w:author="Autor" w:name="move73949004"/>
      <w:moveFrom w:id="1259" w:author="Autor">
        <w:r>
          <w:t>Do wypełnienia w tym module jest tylko ten jeden arkusz.</w:t>
        </w:r>
      </w:moveFrom>
      <w:moveFromRangeEnd w:id="1258"/>
    </w:p>
    <w:p w14:paraId="6134B9FF" w14:textId="0E30B6E1" w:rsidR="00722950" w:rsidRDefault="00722950" w:rsidP="00C15E0E">
      <w:pPr>
        <w:rPr>
          <w:ins w:id="1260" w:author="Autor"/>
        </w:rPr>
      </w:pPr>
      <w:ins w:id="1261" w:author="Autor">
        <w:r>
          <w:t xml:space="preserve">Pracę ze skoroszytem należy rozpocząć od zapoznania się z </w:t>
        </w:r>
        <w:del w:id="1262" w:author="Autor">
          <w:r w:rsidDel="00E91528">
            <w:delText xml:space="preserve">nim </w:delText>
          </w:r>
          <w:r w:rsidR="00AE5CAC" w:rsidDel="00E91528">
            <w:delText xml:space="preserve">w </w:delText>
          </w:r>
        </w:del>
        <w:r w:rsidR="00AE5CAC">
          <w:t>arkusz</w:t>
        </w:r>
        <w:r w:rsidR="00E91528">
          <w:t>em</w:t>
        </w:r>
        <w:del w:id="1263" w:author="Autor">
          <w:r w:rsidR="00AE5CAC" w:rsidDel="00E91528">
            <w:delText>u</w:delText>
          </w:r>
        </w:del>
        <w:r w:rsidR="00AE5CAC">
          <w:t xml:space="preserve"> </w:t>
        </w:r>
        <w:r w:rsidR="00E91528">
          <w:t>„</w:t>
        </w:r>
        <w:del w:id="1264" w:author="Autor">
          <w:r w:rsidR="00AE5CAC" w:rsidDel="00E91528">
            <w:delText>s</w:delText>
          </w:r>
        </w:del>
        <w:r w:rsidR="00E91528">
          <w:t>S</w:t>
        </w:r>
        <w:r w:rsidR="00AE5CAC">
          <w:t>pis arkuszy</w:t>
        </w:r>
        <w:r w:rsidR="00E91528">
          <w:t>”</w:t>
        </w:r>
        <w:r w:rsidR="00AE5CAC">
          <w:t>, który pełni dwi</w:t>
        </w:r>
        <w:r w:rsidR="00AC1F8C">
          <w:t>e</w:t>
        </w:r>
        <w:r w:rsidR="00AE5CAC">
          <w:t xml:space="preserve"> funkcje:</w:t>
        </w:r>
      </w:ins>
    </w:p>
    <w:p w14:paraId="3ED05643" w14:textId="77777777" w:rsidR="00AE5CAC" w:rsidRDefault="00AE5CAC" w:rsidP="00AE5CAC">
      <w:pPr>
        <w:pStyle w:val="Akapitzlist"/>
        <w:numPr>
          <w:ilvl w:val="0"/>
          <w:numId w:val="8"/>
        </w:numPr>
        <w:jc w:val="both"/>
        <w:rPr>
          <w:ins w:id="1265" w:author="Autor"/>
        </w:rPr>
      </w:pPr>
      <w:ins w:id="1266" w:author="Autor">
        <w:r>
          <w:t>Informuje o zawartości skoroszytu</w:t>
        </w:r>
      </w:ins>
    </w:p>
    <w:p w14:paraId="598A0E06" w14:textId="77777777" w:rsidR="00AE5CAC" w:rsidRDefault="00AE5CAC" w:rsidP="00AE5CAC">
      <w:pPr>
        <w:pStyle w:val="Akapitzlist"/>
        <w:numPr>
          <w:ilvl w:val="0"/>
          <w:numId w:val="8"/>
        </w:numPr>
        <w:jc w:val="both"/>
        <w:rPr>
          <w:ins w:id="1267" w:author="Autor"/>
        </w:rPr>
      </w:pPr>
      <w:ins w:id="1268" w:author="Autor">
        <w:r>
          <w:t>Zawiera linki dla ułatwienia nawigacji pomiędzy wszystkim arkuszami.</w:t>
        </w:r>
      </w:ins>
    </w:p>
    <w:p w14:paraId="08FE6219" w14:textId="7CC9F9CF" w:rsidR="00E91528" w:rsidRDefault="00AE5CAC" w:rsidP="00AE5CAC">
      <w:pPr>
        <w:jc w:val="both"/>
        <w:rPr>
          <w:ins w:id="1269" w:author="Autor"/>
        </w:rPr>
      </w:pPr>
      <w:ins w:id="1270" w:author="Autor">
        <w:r>
          <w:t xml:space="preserve">Dodatkowo w komórce A1 </w:t>
        </w:r>
        <w:r w:rsidR="00E91528">
          <w:t xml:space="preserve">(lewy górny róg) </w:t>
        </w:r>
        <w:r>
          <w:t>każdego z 22</w:t>
        </w:r>
        <w:r w:rsidR="000206B7">
          <w:t>.</w:t>
        </w:r>
        <w:r>
          <w:t xml:space="preserve"> pozostałych arkuszy znajduje się oznaczony żółtym kolorem link do </w:t>
        </w:r>
        <w:r w:rsidR="00E91528">
          <w:t>arkusza „</w:t>
        </w:r>
        <w:del w:id="1271" w:author="Autor">
          <w:r w:rsidDel="00E91528">
            <w:delText>s</w:delText>
          </w:r>
        </w:del>
        <w:r w:rsidR="00E91528">
          <w:t>S</w:t>
        </w:r>
        <w:r>
          <w:t>pis</w:t>
        </w:r>
        <w:del w:id="1272" w:author="Autor">
          <w:r w:rsidDel="00E91528">
            <w:delText>u</w:delText>
          </w:r>
        </w:del>
        <w:r>
          <w:t xml:space="preserve"> arkuszy</w:t>
        </w:r>
        <w:r w:rsidR="00E91528">
          <w:t>”</w:t>
        </w:r>
        <w:del w:id="1273" w:author="Autor">
          <w:r w:rsidDel="00E91528">
            <w:delText xml:space="preserve"> z nawigacją</w:delText>
          </w:r>
        </w:del>
        <w:r>
          <w:t>.</w:t>
        </w:r>
        <w:r w:rsidR="000206B7">
          <w:t xml:space="preserve"> Ułatwia on</w:t>
        </w:r>
        <w:r w:rsidR="00E91528">
          <w:t xml:space="preserve"> powrót do spisu, który </w:t>
        </w:r>
        <w:r w:rsidR="000206B7">
          <w:t>pozwala na</w:t>
        </w:r>
        <w:r w:rsidR="00E91528">
          <w:t xml:space="preserve"> odnalezienie poszukiwanego arkusza.</w:t>
        </w:r>
      </w:ins>
    </w:p>
    <w:p w14:paraId="2048D32C" w14:textId="2A0C4C68" w:rsidR="00AE5CAC" w:rsidRDefault="00E91528" w:rsidP="00AE5CAC">
      <w:pPr>
        <w:jc w:val="both"/>
        <w:rPr>
          <w:ins w:id="1274" w:author="Autor"/>
        </w:rPr>
      </w:pPr>
      <w:ins w:id="1275" w:author="Autor">
        <w:r>
          <w:t>Arkusze, których zakładki mają kolor zielony wymagają wypełnienia przez Wnioskodawcę.</w:t>
        </w:r>
        <w:r w:rsidR="000206B7">
          <w:t xml:space="preserve"> Są to jedyne arkusze, w których Wnioskodawca wpisuje dane.</w:t>
        </w:r>
        <w:r>
          <w:t xml:space="preserve"> Ustawione są w kolejności, w której zamawiający proponuje je uzupełniać. </w:t>
        </w:r>
        <w:r w:rsidR="001F3A68">
          <w:t>W</w:t>
        </w:r>
        <w:r>
          <w:t xml:space="preserve">ypełnianie </w:t>
        </w:r>
        <w:r w:rsidR="001F3A68">
          <w:t xml:space="preserve">należy </w:t>
        </w:r>
        <w:r>
          <w:t xml:space="preserve">rozpocząć od arkusza „Ustawienia”, w którym Wykonawca deklaruje nazwy </w:t>
        </w:r>
        <w:del w:id="1276" w:author="Autor">
          <w:r w:rsidR="00481EBC" w:rsidDel="00E91528">
            <w:delText xml:space="preserve"> </w:delText>
          </w:r>
        </w:del>
        <w:r>
          <w:t>zastosowanych urządzeń, rozwiązań, dodatków do substratów itp. Wpisanie tych danych tekstowych ułatwi późniejszą pracę w innych arkuszach. Wpisane dane tekstowe zostaną automatycznie wstawione w odpowiednie pola opisowe w szczególności w arkuszach „CAPEX …” i „OPEX …”.</w:t>
        </w:r>
      </w:ins>
    </w:p>
    <w:p w14:paraId="1DDA13EC" w14:textId="4C24BA3E" w:rsidR="009F3B68" w:rsidRPr="00C15E0E" w:rsidRDefault="009F3B68" w:rsidP="00AE5CAC">
      <w:pPr>
        <w:jc w:val="both"/>
        <w:rPr>
          <w:ins w:id="1277" w:author="Autor"/>
          <w:b/>
          <w:u w:val="single"/>
        </w:rPr>
      </w:pPr>
      <w:ins w:id="1278" w:author="Autor">
        <w:r w:rsidRPr="00C15E0E">
          <w:rPr>
            <w:b/>
            <w:u w:val="single"/>
          </w:rPr>
          <w:t xml:space="preserve">We wszystkich arkuszach, w których Wnioskodawca wprowadza dane na dole arkusza umieszczone jest </w:t>
        </w:r>
        <w:r w:rsidR="001F3A68" w:rsidRPr="00C15E0E">
          <w:rPr>
            <w:b/>
            <w:u w:val="single"/>
          </w:rPr>
          <w:t xml:space="preserve">specjalne </w:t>
        </w:r>
        <w:r w:rsidRPr="00C15E0E">
          <w:rPr>
            <w:b/>
            <w:u w:val="single"/>
          </w:rPr>
          <w:t xml:space="preserve">pole </w:t>
        </w:r>
        <w:r w:rsidR="001F3A68" w:rsidRPr="00C15E0E">
          <w:rPr>
            <w:b/>
            <w:u w:val="single"/>
          </w:rPr>
          <w:t xml:space="preserve">tekstowe </w:t>
        </w:r>
        <w:r w:rsidRPr="00C15E0E">
          <w:rPr>
            <w:b/>
            <w:u w:val="single"/>
          </w:rPr>
          <w:t>„Uzasadnienie, objaśnienia”, w którym Wnioskodawca powinien wpisać uzasadnienia uwiarygodniające wprowadzone przez niego dane do arkusza.</w:t>
        </w:r>
      </w:ins>
    </w:p>
    <w:p w14:paraId="2E37CE7B" w14:textId="3BA6DF74" w:rsidR="009F3B68" w:rsidRPr="00804C64" w:rsidRDefault="009F3B68" w:rsidP="00C15E0E">
      <w:pPr>
        <w:pStyle w:val="Nagwek1"/>
        <w:rPr>
          <w:ins w:id="1279" w:author="Autor"/>
        </w:rPr>
      </w:pPr>
      <w:ins w:id="1280" w:author="Autor">
        <w:r>
          <w:t>Arkusz „Ustawienia”</w:t>
        </w:r>
      </w:ins>
    </w:p>
    <w:p w14:paraId="492BC301" w14:textId="720E6B50" w:rsidR="009F3B68" w:rsidDel="009F3B68" w:rsidRDefault="009F3B68" w:rsidP="00AE5CAC">
      <w:pPr>
        <w:jc w:val="both"/>
        <w:rPr>
          <w:ins w:id="1281" w:author="Autor"/>
          <w:del w:id="1282" w:author="Autor"/>
        </w:rPr>
      </w:pPr>
    </w:p>
    <w:p w14:paraId="24DA1468" w14:textId="6E7FE7CD" w:rsidR="00481EBC" w:rsidDel="00446DE0" w:rsidRDefault="00481EBC" w:rsidP="00AE5CAC">
      <w:pPr>
        <w:jc w:val="both"/>
        <w:rPr>
          <w:ins w:id="1283" w:author="Autor"/>
          <w:del w:id="1284" w:author="Autor"/>
        </w:rPr>
      </w:pPr>
      <w:ins w:id="1285" w:author="Autor">
        <w:del w:id="1286" w:author="Autor">
          <w:r w:rsidDel="00446DE0">
            <w:delText xml:space="preserve">Do Arkusza wyniki powracamy na zakończenie pracy. </w:delText>
          </w:r>
        </w:del>
      </w:ins>
    </w:p>
    <w:p w14:paraId="5D4D8FF4" w14:textId="7D4D9840" w:rsidR="00AE5CAC" w:rsidDel="00E91528" w:rsidRDefault="00481EBC" w:rsidP="00AE5CAC">
      <w:pPr>
        <w:jc w:val="both"/>
        <w:rPr>
          <w:ins w:id="1287" w:author="Autor"/>
          <w:del w:id="1288" w:author="Autor"/>
        </w:rPr>
      </w:pPr>
      <w:ins w:id="1289" w:author="Autor">
        <w:del w:id="1290" w:author="Autor">
          <w:r w:rsidDel="00E91528">
            <w:delText xml:space="preserve">Kolejne arkusze są ustawione w kolejności wypełniania. </w:delText>
          </w:r>
        </w:del>
      </w:ins>
    </w:p>
    <w:p w14:paraId="039869FF" w14:textId="4A7CE6FE" w:rsidR="00481EBC" w:rsidRDefault="00481EBC" w:rsidP="00AE5CAC">
      <w:pPr>
        <w:jc w:val="both"/>
        <w:rPr>
          <w:ins w:id="1291" w:author="Autor"/>
        </w:rPr>
      </w:pPr>
      <w:ins w:id="1292" w:author="Autor">
        <w:r>
          <w:t xml:space="preserve">W arkuszu </w:t>
        </w:r>
        <w:r w:rsidR="00446DE0">
          <w:t>„</w:t>
        </w:r>
        <w:r w:rsidRPr="00481EBC">
          <w:rPr>
            <w:b/>
          </w:rPr>
          <w:t>Ustawienia</w:t>
        </w:r>
        <w:r w:rsidR="00446DE0">
          <w:rPr>
            <w:b/>
          </w:rPr>
          <w:t>”</w:t>
        </w:r>
        <w:r>
          <w:t xml:space="preserve"> w kolumnie </w:t>
        </w:r>
        <w:r w:rsidR="00446DE0">
          <w:t>„</w:t>
        </w:r>
        <w:r>
          <w:t>wartość</w:t>
        </w:r>
        <w:r w:rsidR="00446DE0">
          <w:t>”</w:t>
        </w:r>
        <w:r>
          <w:t xml:space="preserve"> w zielonych komórkach </w:t>
        </w:r>
        <w:r w:rsidR="001F3A68">
          <w:t xml:space="preserve">Wnioskodawca </w:t>
        </w:r>
        <w:del w:id="1293" w:author="Autor">
          <w:r w:rsidDel="00446DE0">
            <w:delText xml:space="preserve">w miejsce cyfr </w:delText>
          </w:r>
        </w:del>
        <w:r>
          <w:t>wpisuje</w:t>
        </w:r>
        <w:del w:id="1294" w:author="Autor">
          <w:r w:rsidDel="001F3A68">
            <w:delText>my</w:delText>
          </w:r>
        </w:del>
        <w:r>
          <w:t xml:space="preserve"> nazwy podstawowych elementów instalacji dla poszczególnych zespołów tj: </w:t>
        </w:r>
      </w:ins>
    </w:p>
    <w:p w14:paraId="092713C3" w14:textId="77777777" w:rsidR="00481EBC" w:rsidRDefault="00481EBC" w:rsidP="00AE5CAC">
      <w:pPr>
        <w:jc w:val="both"/>
        <w:rPr>
          <w:ins w:id="1295" w:author="Autor"/>
        </w:rPr>
      </w:pPr>
      <w:ins w:id="1296" w:author="Autor">
        <w:r>
          <w:t>EC – wytwarzanie wyłącznie energii cieplnej</w:t>
        </w:r>
        <w:r w:rsidR="005F0B7D">
          <w:t xml:space="preserve"> (np. pompa ciepła, itp.)</w:t>
        </w:r>
      </w:ins>
    </w:p>
    <w:p w14:paraId="3B2DD530" w14:textId="77777777" w:rsidR="005F0B7D" w:rsidRDefault="005F0B7D" w:rsidP="00AE5CAC">
      <w:pPr>
        <w:jc w:val="both"/>
        <w:rPr>
          <w:ins w:id="1297" w:author="Autor"/>
        </w:rPr>
      </w:pPr>
      <w:ins w:id="1298" w:author="Autor">
        <w:r>
          <w:t>EE – wytwarzanie wyłącznie energii elektrycznej (np. instalacja fotowoltaiczna)</w:t>
        </w:r>
      </w:ins>
    </w:p>
    <w:p w14:paraId="685878DD" w14:textId="7CCAD1E7" w:rsidR="00481EBC" w:rsidRDefault="005F0B7D" w:rsidP="00AE5CAC">
      <w:pPr>
        <w:jc w:val="both"/>
        <w:rPr>
          <w:ins w:id="1299" w:author="Autor"/>
        </w:rPr>
      </w:pPr>
      <w:ins w:id="1300" w:author="Autor">
        <w:r>
          <w:t>E+C skoj – skojarzone wytwarzanie energii cieplnej i elektrycznej (np. CHP</w:t>
        </w:r>
        <w:r w:rsidR="001F3A68">
          <w:t xml:space="preserve"> </w:t>
        </w:r>
        <w:del w:id="1301" w:author="Autor">
          <w:r w:rsidDel="001F3A68">
            <w:delText xml:space="preserve"> </w:delText>
          </w:r>
        </w:del>
        <w:r>
          <w:t>-</w:t>
        </w:r>
        <w:r w:rsidR="001F3A68">
          <w:t xml:space="preserve"> </w:t>
        </w:r>
        <w:r>
          <w:t>silnik tłokowy z generatorem</w:t>
        </w:r>
        <w:r w:rsidR="001F3A68">
          <w:t>).</w:t>
        </w:r>
      </w:ins>
    </w:p>
    <w:p w14:paraId="25219BBD" w14:textId="50F1064E" w:rsidR="00AE5CAC" w:rsidRDefault="00446DE0" w:rsidP="00AE5CAC">
      <w:pPr>
        <w:jc w:val="both"/>
        <w:rPr>
          <w:ins w:id="1302" w:author="Autor"/>
        </w:rPr>
      </w:pPr>
      <w:ins w:id="1303" w:author="Autor">
        <w:r>
          <w:t xml:space="preserve">Jeśli rozwiązanie </w:t>
        </w:r>
        <w:r w:rsidR="001F3A68">
          <w:t>zastosowane przez Wykonawcę</w:t>
        </w:r>
        <w:r>
          <w:t xml:space="preserve"> nie wymaga wprowadzenia nazwy w którejś komórce kolumny „wartość”</w:t>
        </w:r>
        <w:r w:rsidR="001F3A68">
          <w:t>,</w:t>
        </w:r>
        <w:r>
          <w:t xml:space="preserve"> należy pozostawić w niej wpisany zna</w:t>
        </w:r>
        <w:del w:id="1304" w:author="Autor">
          <w:r w:rsidR="005F0B7D" w:rsidDel="00446DE0">
            <w:delText>Wpisane wartości przenoszą się do arkuszy CAPEX i OPEX.</w:delText>
          </w:r>
        </w:del>
        <w:r>
          <w:t xml:space="preserve">k myślnika. Ułatwi to zrozumienie opisów w </w:t>
        </w:r>
        <w:r w:rsidR="001F3A68">
          <w:t xml:space="preserve">pozostałych </w:t>
        </w:r>
        <w:r>
          <w:t>arkuszach</w:t>
        </w:r>
        <w:r w:rsidR="001F3A68">
          <w:t>:</w:t>
        </w:r>
        <w:r>
          <w:t xml:space="preserve"> „CAPEX …” i „OPEX …”</w:t>
        </w:r>
        <w:r w:rsidR="001F3A68">
          <w:t>, itp</w:t>
        </w:r>
        <w:r>
          <w:t>.</w:t>
        </w:r>
      </w:ins>
    </w:p>
    <w:p w14:paraId="14BF06B3" w14:textId="4A103710" w:rsidR="009F3B68" w:rsidRPr="00804C64" w:rsidRDefault="009F3B68" w:rsidP="00C15E0E">
      <w:pPr>
        <w:pStyle w:val="Nagwek1"/>
        <w:rPr>
          <w:ins w:id="1305" w:author="Autor"/>
        </w:rPr>
      </w:pPr>
      <w:ins w:id="1306" w:author="Autor">
        <w:r>
          <w:t>Arkusze „CAPEX …”</w:t>
        </w:r>
      </w:ins>
    </w:p>
    <w:p w14:paraId="52AEAD91" w14:textId="09F3EC09" w:rsidR="00C44667" w:rsidDel="00C44667" w:rsidRDefault="00C44667">
      <w:pPr>
        <w:jc w:val="both"/>
        <w:rPr>
          <w:ins w:id="1307" w:author="Autor"/>
          <w:del w:id="1308" w:author="Autor"/>
        </w:rPr>
      </w:pPr>
      <w:ins w:id="1309" w:author="Autor">
        <w:r>
          <w:t xml:space="preserve">Po wprowadzeniu informacji do arkusza „Ustawienia” </w:t>
        </w:r>
        <w:r w:rsidR="00896DB8">
          <w:t>Wnioskodawca uzupełnienia informacje</w:t>
        </w:r>
        <w:r>
          <w:t xml:space="preserve"> w arkuszach </w:t>
        </w:r>
      </w:ins>
    </w:p>
    <w:p w14:paraId="08F2ED34" w14:textId="7862741E" w:rsidR="002602A2" w:rsidRDefault="00CF6991" w:rsidP="00C15E0E">
      <w:pPr>
        <w:jc w:val="both"/>
      </w:pPr>
      <w:ins w:id="1310" w:author="Autor">
        <w:r w:rsidRPr="00C15E0E">
          <w:rPr>
            <w:b/>
            <w:bCs/>
            <w:sz w:val="24"/>
            <w:szCs w:val="24"/>
            <w:lang w:val="en-GB"/>
          </w:rPr>
          <w:lastRenderedPageBreak/>
          <w:t>„</w:t>
        </w:r>
      </w:ins>
      <w:r w:rsidR="009B6855" w:rsidRPr="00C15E0E">
        <w:rPr>
          <w:b/>
          <w:bCs/>
          <w:sz w:val="24"/>
          <w:szCs w:val="24"/>
          <w:lang w:val="en-GB"/>
        </w:rPr>
        <w:t>CAPEX</w:t>
      </w:r>
      <w:r w:rsidR="0A71445E" w:rsidRPr="00C15E0E">
        <w:rPr>
          <w:b/>
          <w:bCs/>
          <w:sz w:val="24"/>
          <w:szCs w:val="24"/>
          <w:lang w:val="en-GB"/>
        </w:rPr>
        <w:t xml:space="preserve"> EC</w:t>
      </w:r>
      <w:ins w:id="1311" w:author="Autor">
        <w:r w:rsidRPr="00C15E0E">
          <w:rPr>
            <w:b/>
            <w:bCs/>
            <w:sz w:val="24"/>
            <w:szCs w:val="24"/>
            <w:lang w:val="en-GB"/>
          </w:rPr>
          <w:t>”</w:t>
        </w:r>
      </w:ins>
      <w:r w:rsidR="5131C1AA" w:rsidRPr="00C15E0E">
        <w:rPr>
          <w:b/>
          <w:bCs/>
          <w:sz w:val="24"/>
          <w:szCs w:val="24"/>
          <w:lang w:val="en-GB"/>
        </w:rPr>
        <w:t xml:space="preserve">, </w:t>
      </w:r>
      <w:ins w:id="1312" w:author="Autor">
        <w:r w:rsidRPr="00C15E0E">
          <w:rPr>
            <w:b/>
            <w:bCs/>
            <w:sz w:val="24"/>
            <w:szCs w:val="24"/>
            <w:lang w:val="en-GB"/>
          </w:rPr>
          <w:t>„</w:t>
        </w:r>
      </w:ins>
      <w:r w:rsidR="51B3C753" w:rsidRPr="00C15E0E">
        <w:rPr>
          <w:b/>
          <w:bCs/>
          <w:sz w:val="24"/>
          <w:szCs w:val="24"/>
          <w:lang w:val="en-GB"/>
        </w:rPr>
        <w:t xml:space="preserve">CAPEX </w:t>
      </w:r>
      <w:ins w:id="1313" w:author="Autor">
        <w:r w:rsidR="005F0B7D" w:rsidRPr="005F0B7D">
          <w:rPr>
            <w:b/>
            <w:bCs/>
            <w:sz w:val="24"/>
            <w:szCs w:val="24"/>
            <w:lang w:val="en-GB"/>
          </w:rPr>
          <w:t>EE</w:t>
        </w:r>
        <w:r>
          <w:rPr>
            <w:b/>
            <w:bCs/>
            <w:sz w:val="24"/>
            <w:szCs w:val="24"/>
            <w:lang w:val="en-GB"/>
          </w:rPr>
          <w:t>”</w:t>
        </w:r>
      </w:ins>
      <w:del w:id="1314" w:author="Autor">
        <w:r w:rsidR="51B3C753" w:rsidRPr="00C15E0E">
          <w:rPr>
            <w:b/>
            <w:bCs/>
            <w:sz w:val="24"/>
            <w:szCs w:val="24"/>
            <w:lang w:val="en-GB"/>
          </w:rPr>
          <w:delText xml:space="preserve">E+C </w:delText>
        </w:r>
        <w:r w:rsidR="5E9DFDFD" w:rsidRPr="00C15E0E">
          <w:rPr>
            <w:b/>
            <w:bCs/>
            <w:sz w:val="24"/>
            <w:szCs w:val="24"/>
            <w:lang w:val="en-GB"/>
          </w:rPr>
          <w:delText>s</w:delText>
        </w:r>
        <w:r w:rsidR="51B3C753" w:rsidRPr="00C15E0E">
          <w:rPr>
            <w:b/>
            <w:bCs/>
            <w:sz w:val="24"/>
            <w:szCs w:val="24"/>
            <w:lang w:val="en-GB"/>
          </w:rPr>
          <w:delText>koj</w:delText>
        </w:r>
      </w:del>
      <w:ins w:id="1315" w:author="Autor">
        <w:r w:rsidR="00896DB8" w:rsidRPr="00C15E0E">
          <w:rPr>
            <w:b/>
            <w:bCs/>
            <w:sz w:val="24"/>
            <w:szCs w:val="24"/>
            <w:lang w:val="en-GB"/>
          </w:rPr>
          <w:t xml:space="preserve"> i</w:t>
        </w:r>
      </w:ins>
      <w:del w:id="1316" w:author="Autor">
        <w:r w:rsidR="690B78E3" w:rsidRPr="00C15E0E" w:rsidDel="00896DB8">
          <w:rPr>
            <w:b/>
            <w:bCs/>
            <w:sz w:val="24"/>
            <w:szCs w:val="24"/>
            <w:lang w:val="en-GB"/>
          </w:rPr>
          <w:delText>,</w:delText>
        </w:r>
      </w:del>
      <w:r w:rsidR="690B78E3" w:rsidRPr="00C15E0E">
        <w:rPr>
          <w:b/>
          <w:bCs/>
          <w:sz w:val="24"/>
          <w:szCs w:val="24"/>
          <w:lang w:val="en-GB"/>
        </w:rPr>
        <w:t xml:space="preserve"> </w:t>
      </w:r>
      <w:ins w:id="1317" w:author="Autor">
        <w:r w:rsidRPr="00C15E0E">
          <w:rPr>
            <w:b/>
            <w:bCs/>
            <w:sz w:val="24"/>
            <w:szCs w:val="24"/>
            <w:lang w:val="en-GB"/>
          </w:rPr>
          <w:t>„</w:t>
        </w:r>
      </w:ins>
      <w:r w:rsidR="3776C88B" w:rsidRPr="00C15E0E">
        <w:rPr>
          <w:b/>
          <w:bCs/>
          <w:sz w:val="24"/>
          <w:szCs w:val="24"/>
          <w:lang w:val="en-GB"/>
        </w:rPr>
        <w:t xml:space="preserve">CAPEX </w:t>
      </w:r>
      <w:ins w:id="1318" w:author="Autor">
        <w:r w:rsidR="005F0B7D" w:rsidRPr="005F0B7D">
          <w:rPr>
            <w:b/>
            <w:bCs/>
            <w:sz w:val="24"/>
            <w:szCs w:val="24"/>
            <w:lang w:val="en-GB"/>
          </w:rPr>
          <w:t>E+C skoj</w:t>
        </w:r>
        <w:r>
          <w:rPr>
            <w:b/>
            <w:bCs/>
            <w:sz w:val="24"/>
            <w:szCs w:val="24"/>
            <w:lang w:val="en-GB"/>
          </w:rPr>
          <w:t>”</w:t>
        </w:r>
        <w:r w:rsidR="005F0B7D" w:rsidRPr="005F0B7D">
          <w:rPr>
            <w:b/>
            <w:bCs/>
            <w:sz w:val="24"/>
            <w:szCs w:val="24"/>
            <w:lang w:val="en-GB"/>
          </w:rPr>
          <w:t>.</w:t>
        </w:r>
      </w:ins>
      <w:del w:id="1319" w:author="Autor">
        <w:r w:rsidR="3776C88B" w:rsidRPr="00C15E0E">
          <w:rPr>
            <w:b/>
            <w:bCs/>
            <w:sz w:val="24"/>
            <w:szCs w:val="24"/>
            <w:lang w:val="en-GB"/>
          </w:rPr>
          <w:delText>EE</w:delText>
        </w:r>
        <w:r w:rsidR="7562AFFD" w:rsidRPr="00C15E0E">
          <w:rPr>
            <w:b/>
            <w:bCs/>
            <w:sz w:val="24"/>
            <w:szCs w:val="24"/>
            <w:lang w:val="en-GB"/>
          </w:rPr>
          <w:delText xml:space="preserve"> -</w:delText>
        </w:r>
      </w:del>
      <w:r w:rsidR="7562AFFD" w:rsidRPr="00C15E0E">
        <w:rPr>
          <w:b/>
          <w:bCs/>
          <w:sz w:val="24"/>
          <w:szCs w:val="24"/>
          <w:lang w:val="en-GB"/>
        </w:rPr>
        <w:t xml:space="preserve"> </w:t>
      </w:r>
      <w:r w:rsidR="0056239B">
        <w:t>W</w:t>
      </w:r>
      <w:r w:rsidR="5AF61BF3">
        <w:t xml:space="preserve"> </w:t>
      </w:r>
      <w:ins w:id="1320" w:author="Autor">
        <w:r w:rsidR="00896DB8">
          <w:t xml:space="preserve">każdym z tych trzech arkuszy w </w:t>
        </w:r>
      </w:ins>
      <w:r w:rsidR="0056239B">
        <w:t xml:space="preserve">kolumnie </w:t>
      </w:r>
      <w:r w:rsidR="017DD8A1">
        <w:t>B</w:t>
      </w:r>
      <w:r w:rsidR="00D62F7F">
        <w:t xml:space="preserve"> </w:t>
      </w:r>
      <w:r w:rsidR="006A42C5">
        <w:t>dla każdego obszaru (EC</w:t>
      </w:r>
      <w:r w:rsidR="2A330757">
        <w:t xml:space="preserve"> </w:t>
      </w:r>
      <w:r w:rsidR="006A42C5">
        <w:t>-</w:t>
      </w:r>
      <w:r w:rsidR="2A330757">
        <w:t xml:space="preserve"> </w:t>
      </w:r>
      <w:r w:rsidR="006A42C5">
        <w:t xml:space="preserve">Energia Cieplna; E+C skoj </w:t>
      </w:r>
      <w:r w:rsidR="3469B7A5">
        <w:t xml:space="preserve">- </w:t>
      </w:r>
      <w:r w:rsidR="006A42C5">
        <w:t>wytwarzanie ciepła i energii elektrycznej w skojarzeniu</w:t>
      </w:r>
      <w:r w:rsidR="6DE29C20">
        <w:t>;</w:t>
      </w:r>
      <w:r w:rsidR="05C332E9">
        <w:t xml:space="preserve"> </w:t>
      </w:r>
      <w:r w:rsidR="006A42C5">
        <w:t xml:space="preserve">EE </w:t>
      </w:r>
      <w:r w:rsidR="2C0E32E4">
        <w:t xml:space="preserve">- </w:t>
      </w:r>
      <w:r w:rsidR="006A42C5">
        <w:t xml:space="preserve">Energia Elektryczna) </w:t>
      </w:r>
      <w:del w:id="1321" w:author="Autor">
        <w:r w:rsidR="00D62F7F" w:rsidDel="00C44667">
          <w:delText xml:space="preserve">jest </w:delText>
        </w:r>
      </w:del>
      <w:ins w:id="1322" w:author="Autor">
        <w:r w:rsidR="00C44667">
          <w:t xml:space="preserve">został </w:t>
        </w:r>
      </w:ins>
      <w:del w:id="1323" w:author="Autor">
        <w:r w:rsidR="00D62F7F" w:rsidDel="00C44667">
          <w:delText xml:space="preserve">podany </w:delText>
        </w:r>
      </w:del>
      <w:ins w:id="1324" w:author="Autor">
        <w:r w:rsidR="00C44667">
          <w:t xml:space="preserve">wpisany </w:t>
        </w:r>
      </w:ins>
      <w:r w:rsidR="0056239B">
        <w:t xml:space="preserve">zalecany </w:t>
      </w:r>
      <w:r w:rsidR="00CF42B3">
        <w:t xml:space="preserve">obliczeniowy </w:t>
      </w:r>
      <w:r w:rsidR="0056239B">
        <w:t xml:space="preserve">okres </w:t>
      </w:r>
      <w:r w:rsidR="00CF42B3">
        <w:t>użytkowania</w:t>
      </w:r>
      <w:r w:rsidR="0056239B">
        <w:t xml:space="preserve"> </w:t>
      </w:r>
      <w:r w:rsidR="06B6CB75">
        <w:t>poszczególnych</w:t>
      </w:r>
      <w:r w:rsidR="00D62F7F">
        <w:t xml:space="preserve"> element</w:t>
      </w:r>
      <w:r w:rsidR="006A42C5">
        <w:t>ów</w:t>
      </w:r>
      <w:r w:rsidR="00D62F7F">
        <w:t xml:space="preserve"> instalacji (np. źródł</w:t>
      </w:r>
      <w:r w:rsidR="00CF42B3">
        <w:t>o</w:t>
      </w:r>
      <w:r w:rsidR="00D62F7F">
        <w:t xml:space="preserve"> ciepła, armatura regulacyjna i sterownicza itp.)</w:t>
      </w:r>
      <w:r w:rsidR="7651EFBB">
        <w:t>.</w:t>
      </w:r>
      <w:r w:rsidR="00D62F7F">
        <w:t xml:space="preserve"> </w:t>
      </w:r>
      <w:r w:rsidR="00CF42B3">
        <w:t>W</w:t>
      </w:r>
      <w:r w:rsidR="0056239B">
        <w:t>artości wyrażone w latach</w:t>
      </w:r>
      <w:r w:rsidR="33B062E8">
        <w:t>, wpisano zgodnie z</w:t>
      </w:r>
      <w:r w:rsidR="0056239B">
        <w:t xml:space="preserve"> wytyczny</w:t>
      </w:r>
      <w:r w:rsidR="54E22271">
        <w:t>mi</w:t>
      </w:r>
      <w:r w:rsidR="0056239B">
        <w:t xml:space="preserve"> VDI 2067. W przypadku</w:t>
      </w:r>
      <w:r w:rsidR="1E12D9B8">
        <w:t>,</w:t>
      </w:r>
      <w:r w:rsidR="0056239B">
        <w:t xml:space="preserve"> gdy wartość nie jest </w:t>
      </w:r>
      <w:r w:rsidR="0B47014B">
        <w:t>wprowadzona</w:t>
      </w:r>
      <w:r w:rsidR="0056239B">
        <w:t xml:space="preserve"> należy ją przepisać dla konkretnego urządzenia z tabeli </w:t>
      </w:r>
      <w:r w:rsidR="007F40CD">
        <w:t xml:space="preserve">z </w:t>
      </w:r>
      <w:r w:rsidR="0056239B">
        <w:t>arkusza</w:t>
      </w:r>
      <w:r w:rsidR="007F40CD">
        <w:t xml:space="preserve"> </w:t>
      </w:r>
      <w:ins w:id="1325" w:author="Autor">
        <w:r w:rsidR="00C44667">
          <w:t>„</w:t>
        </w:r>
      </w:ins>
      <w:r w:rsidR="007F40CD">
        <w:t xml:space="preserve">VDI </w:t>
      </w:r>
      <w:ins w:id="1326" w:author="Autor">
        <w:r w:rsidR="00F27ACE">
          <w:t>inne</w:t>
        </w:r>
        <w:r w:rsidR="00C44667">
          <w:t>”</w:t>
        </w:r>
        <w:r w:rsidR="005F0B7D">
          <w:t xml:space="preserve"> </w:t>
        </w:r>
      </w:ins>
      <w:r w:rsidR="007F40CD">
        <w:t>lub w przypadku braku</w:t>
      </w:r>
      <w:ins w:id="1327" w:author="Autor">
        <w:r w:rsidR="00896DB8">
          <w:t xml:space="preserve"> odpowiedniego wpisu w tabeli VDI</w:t>
        </w:r>
      </w:ins>
      <w:r w:rsidR="138707A3">
        <w:t>,</w:t>
      </w:r>
      <w:r w:rsidR="007F40CD">
        <w:t xml:space="preserve"> na podstawie własnej wiedzy. Wartości te nie uczestniczą w obliczeniach i mają znaczenie poglądowe</w:t>
      </w:r>
      <w:r w:rsidR="203ECAF3">
        <w:t>/pomocnicze</w:t>
      </w:r>
      <w:r w:rsidR="007F40CD">
        <w:t>.</w:t>
      </w:r>
      <w:r w:rsidR="002C78C8">
        <w:t xml:space="preserve"> W przypadku gruntów wartość rezydualna ustalona </w:t>
      </w:r>
      <w:del w:id="1328" w:author="Autor">
        <w:r w:rsidR="002C78C8" w:rsidDel="00896DB8">
          <w:delText xml:space="preserve">jest </w:delText>
        </w:r>
      </w:del>
      <w:ins w:id="1329" w:author="Autor">
        <w:r w:rsidR="00896DB8">
          <w:t xml:space="preserve">została </w:t>
        </w:r>
      </w:ins>
      <w:r w:rsidR="002C78C8">
        <w:t xml:space="preserve">na stałym poziomie 90%, w pozostałych ograniczona do poziomu </w:t>
      </w:r>
      <w:ins w:id="1330" w:author="Autor">
        <w:r w:rsidR="00F27ACE">
          <w:t>10</w:t>
        </w:r>
      </w:ins>
      <w:del w:id="1331" w:author="Autor">
        <w:r w:rsidR="002C78C8">
          <w:delText>5</w:delText>
        </w:r>
      </w:del>
      <w:r w:rsidR="002C78C8">
        <w:t>% wartości poniesionych nakładów.</w:t>
      </w:r>
    </w:p>
    <w:p w14:paraId="6A82902C" w14:textId="2ED74ECB" w:rsidR="00A02115" w:rsidRPr="002F5598" w:rsidRDefault="00F27ACE" w:rsidP="00CF42B3">
      <w:pPr>
        <w:jc w:val="both"/>
      </w:pPr>
      <w:ins w:id="1332" w:author="Autor">
        <w:r>
          <w:t>N</w:t>
        </w:r>
        <w:r w:rsidR="005F0B7D">
          <w:t>ależy</w:t>
        </w:r>
      </w:ins>
      <w:del w:id="1333" w:author="Autor">
        <w:r w:rsidR="009B6855">
          <w:delText>Po opisaniu (nazwaniu</w:delText>
        </w:r>
        <w:r w:rsidR="0056239B">
          <w:delText xml:space="preserve"> </w:delText>
        </w:r>
        <w:r w:rsidR="00CF42B3">
          <w:delText xml:space="preserve">źródła ciepła, </w:delText>
        </w:r>
        <w:r w:rsidR="0056239B">
          <w:delText>np. pomp</w:delText>
        </w:r>
        <w:r w:rsidR="00CF42B3">
          <w:delText>a</w:delText>
        </w:r>
        <w:r w:rsidR="0056239B">
          <w:delText xml:space="preserve"> ciepła, zespoły kogeneracyjne, itp.) należy</w:delText>
        </w:r>
      </w:del>
      <w:r w:rsidR="0056239B">
        <w:t xml:space="preserve"> uzupełnić nakłady inwestycyjne i odtworzeniowe, które będą ponoszone w kolejnych latach. W sytuacji likwidacji środka trwałego, jeśli jakieś jego elementy mogą </w:t>
      </w:r>
      <w:ins w:id="1334" w:author="Autor">
        <w:r w:rsidR="00C44667">
          <w:t>zosta</w:t>
        </w:r>
      </w:ins>
      <w:del w:id="1335" w:author="Autor">
        <w:r w:rsidR="0056239B" w:rsidDel="00C44667">
          <w:delText>by</w:delText>
        </w:r>
      </w:del>
      <w:r w:rsidR="0056239B">
        <w:t xml:space="preserve">ć odsprzedane (nawet jako złom) należy w kolumnie </w:t>
      </w:r>
      <w:r w:rsidR="7B794478">
        <w:t xml:space="preserve">dla </w:t>
      </w:r>
      <w:ins w:id="1336" w:author="Autor">
        <w:r w:rsidR="00896DB8">
          <w:t xml:space="preserve">odpowiedniego </w:t>
        </w:r>
      </w:ins>
      <w:r w:rsidR="0056239B">
        <w:t>roku</w:t>
      </w:r>
      <w:r w:rsidR="00A02115">
        <w:t xml:space="preserve"> </w:t>
      </w:r>
      <w:del w:id="1337" w:author="Autor">
        <w:r w:rsidR="47CBDA70">
          <w:delText>k=</w:delText>
        </w:r>
        <w:r w:rsidR="00A02115">
          <w:delText>25</w:delText>
        </w:r>
        <w:r w:rsidR="0056239B">
          <w:delText xml:space="preserve"> </w:delText>
        </w:r>
      </w:del>
      <w:r w:rsidR="0056239B">
        <w:t>uzupełnić wiersz z wartością rezydualną.</w:t>
      </w:r>
      <w:del w:id="1338" w:author="Autor">
        <w:r w:rsidR="00A02115">
          <w:delText xml:space="preserve"> Wartość rezydualną można wpisać tylko w kolumnie roku </w:delText>
        </w:r>
        <w:r w:rsidR="4147752A">
          <w:delText>k=</w:delText>
        </w:r>
        <w:r w:rsidR="00A02115">
          <w:delText>25.</w:delText>
        </w:r>
      </w:del>
      <w:r w:rsidR="00A02115">
        <w:t xml:space="preserve"> Jeżeli wartość rezydualna jest większa niż 10%</w:t>
      </w:r>
      <w:r w:rsidR="006A42C5">
        <w:t xml:space="preserve"> nakładów na wytworzenie</w:t>
      </w:r>
      <w:r w:rsidR="00A02115">
        <w:t xml:space="preserve"> </w:t>
      </w:r>
      <w:r w:rsidR="00806848">
        <w:t xml:space="preserve">w kolumnie </w:t>
      </w:r>
      <w:ins w:id="1339" w:author="Autor">
        <w:r w:rsidR="00C44667">
          <w:t>B</w:t>
        </w:r>
      </w:ins>
      <w:del w:id="1340" w:author="Autor">
        <w:r w:rsidR="00806848" w:rsidDel="00C44667">
          <w:delText>C</w:delText>
        </w:r>
      </w:del>
      <w:r w:rsidR="00806848">
        <w:t xml:space="preserve"> pojawi się komunikat o konieczności jej zmniejszenia. Również</w:t>
      </w:r>
      <w:r w:rsidR="42378EBF">
        <w:t>,</w:t>
      </w:r>
      <w:r w:rsidR="00806848">
        <w:t xml:space="preserve"> jeżeli została wpisana wartość rezydualna, a nie została wpisana wartość nakładów na daną grupę środków trwałych w kolumnie </w:t>
      </w:r>
      <w:ins w:id="1341" w:author="Autor">
        <w:r w:rsidR="00C44667">
          <w:t>B</w:t>
        </w:r>
      </w:ins>
      <w:del w:id="1342" w:author="Autor">
        <w:r w:rsidR="00806848" w:rsidDel="00C44667">
          <w:delText>C</w:delText>
        </w:r>
      </w:del>
      <w:r w:rsidR="00806848">
        <w:t xml:space="preserve"> pojawi się komunikat o konieczności usunięcia wartości rezydualnej lub uzupełnienia wartości nakładów CAPEX.</w:t>
      </w:r>
    </w:p>
    <w:p w14:paraId="2DE1CF3D" w14:textId="77777777" w:rsidR="00956660" w:rsidRDefault="00956660" w:rsidP="00CF42B3">
      <w:pPr>
        <w:jc w:val="both"/>
      </w:pPr>
      <w:r>
        <w:t xml:space="preserve">W podobny sposób należy uzupełnić wiersze </w:t>
      </w:r>
      <w:r w:rsidRPr="00896DB8">
        <w:t xml:space="preserve">dla </w:t>
      </w:r>
      <w:r w:rsidRPr="00C15E0E">
        <w:t>DYSTRYBUCJI i BUDYNKÓW</w:t>
      </w:r>
      <w:r w:rsidRPr="00896DB8">
        <w:t>.</w:t>
      </w:r>
    </w:p>
    <w:p w14:paraId="4AD8162D" w14:textId="77777777" w:rsidR="006E0DC4" w:rsidRDefault="006E0DC4" w:rsidP="00CF42B3">
      <w:pPr>
        <w:jc w:val="both"/>
      </w:pPr>
      <w:r>
        <w:t xml:space="preserve">Wprowadzone wartości sumują się w wierszach </w:t>
      </w:r>
      <w:r w:rsidR="00CE327E">
        <w:t>podstawowych głównych elementów projektu (np. źródło ciepła, magazyn ciepła itp.). Odpowiednie wartości po zdyskontowaniu pojawiają się w wierszach dotyczących dyskonta.</w:t>
      </w:r>
    </w:p>
    <w:p w14:paraId="3E77F276" w14:textId="3021E9C4" w:rsidR="009F3B68" w:rsidRPr="00804C64" w:rsidRDefault="009F3B68" w:rsidP="00C15E0E">
      <w:pPr>
        <w:pStyle w:val="Nagwek1"/>
        <w:rPr>
          <w:ins w:id="1343" w:author="Autor"/>
        </w:rPr>
      </w:pPr>
      <w:ins w:id="1344" w:author="Autor">
        <w:r>
          <w:t>Arkusze „OPEX …”</w:t>
        </w:r>
      </w:ins>
    </w:p>
    <w:p w14:paraId="5ED78CF8" w14:textId="188A8EA1" w:rsidR="006E0DC4" w:rsidDel="009F3B68" w:rsidRDefault="1334471B" w:rsidP="00CF42B3">
      <w:pPr>
        <w:jc w:val="both"/>
        <w:rPr>
          <w:del w:id="1345" w:author="Autor"/>
        </w:rPr>
      </w:pPr>
      <w:moveFromRangeStart w:id="1346" w:author="Autor" w:name="move73949005"/>
      <w:moveFrom w:id="1347" w:author="Autor">
        <w:r w:rsidRPr="3847C889">
          <w:rPr>
            <w:b/>
            <w:bCs/>
          </w:rPr>
          <w:t xml:space="preserve">VDI inne </w:t>
        </w:r>
        <w:r>
          <w:t xml:space="preserve">- </w:t>
        </w:r>
        <w:r w:rsidR="29A9A375">
          <w:t xml:space="preserve">W </w:t>
        </w:r>
        <w:r w:rsidR="006E0DC4">
          <w:t>arkusz</w:t>
        </w:r>
        <w:r w:rsidR="00B62A65">
          <w:t>u</w:t>
        </w:r>
        <w:r w:rsidR="4FE660EF">
          <w:t xml:space="preserve"> </w:t>
        </w:r>
        <w:r w:rsidR="5B204C24">
          <w:t>“</w:t>
        </w:r>
        <w:r w:rsidR="4FE660EF">
          <w:t>VDI inne”</w:t>
        </w:r>
        <w:r w:rsidR="006E0DC4">
          <w:t xml:space="preserve"> znajduj</w:t>
        </w:r>
        <w:r w:rsidR="00B62A65">
          <w:t>e</w:t>
        </w:r>
        <w:r w:rsidR="006E0DC4">
          <w:t xml:space="preserve"> się tabela zawierające informacje nt</w:t>
        </w:r>
        <w:r w:rsidR="00B62A65">
          <w:t>.</w:t>
        </w:r>
        <w:r w:rsidR="006E0DC4">
          <w:t xml:space="preserve"> obliczeniowego okresu użytkowania oraz innych wytycznych VDI</w:t>
        </w:r>
      </w:moveFrom>
      <w:moveFromRangeEnd w:id="1346"/>
      <w:del w:id="1348" w:author="Autor">
        <w:r w:rsidR="006E0DC4">
          <w:delText>.</w:delText>
        </w:r>
      </w:del>
    </w:p>
    <w:p w14:paraId="0E47F105" w14:textId="39CB0850" w:rsidR="00CE327E" w:rsidRPr="00400238" w:rsidRDefault="00CF6991" w:rsidP="3847C889">
      <w:pPr>
        <w:jc w:val="both"/>
      </w:pPr>
      <w:ins w:id="1349" w:author="Autor">
        <w:r>
          <w:rPr>
            <w:b/>
            <w:bCs/>
            <w:sz w:val="24"/>
            <w:szCs w:val="24"/>
          </w:rPr>
          <w:t>„</w:t>
        </w:r>
      </w:ins>
      <w:r w:rsidR="7286B9B3" w:rsidRPr="3847C889">
        <w:rPr>
          <w:b/>
          <w:bCs/>
          <w:sz w:val="24"/>
          <w:szCs w:val="24"/>
        </w:rPr>
        <w:t>OPEX EC</w:t>
      </w:r>
      <w:ins w:id="1350" w:author="Autor">
        <w:r>
          <w:rPr>
            <w:b/>
            <w:bCs/>
            <w:sz w:val="24"/>
            <w:szCs w:val="24"/>
          </w:rPr>
          <w:t>”</w:t>
        </w:r>
      </w:ins>
      <w:r w:rsidR="7286B9B3" w:rsidRPr="3847C889">
        <w:rPr>
          <w:b/>
          <w:bCs/>
          <w:sz w:val="24"/>
          <w:szCs w:val="24"/>
        </w:rPr>
        <w:t xml:space="preserve">, </w:t>
      </w:r>
      <w:ins w:id="1351" w:author="Autor">
        <w:r>
          <w:rPr>
            <w:b/>
            <w:bCs/>
            <w:sz w:val="24"/>
            <w:szCs w:val="24"/>
          </w:rPr>
          <w:t>„</w:t>
        </w:r>
      </w:ins>
      <w:r w:rsidR="7286B9B3" w:rsidRPr="3847C889">
        <w:rPr>
          <w:b/>
          <w:bCs/>
          <w:sz w:val="24"/>
          <w:szCs w:val="24"/>
        </w:rPr>
        <w:t xml:space="preserve">OPEX </w:t>
      </w:r>
      <w:ins w:id="1352" w:author="Autor">
        <w:r w:rsidR="00B55A5C" w:rsidRPr="3847C889">
          <w:rPr>
            <w:b/>
            <w:bCs/>
            <w:sz w:val="24"/>
            <w:szCs w:val="24"/>
          </w:rPr>
          <w:t>EE</w:t>
        </w:r>
        <w:r>
          <w:rPr>
            <w:b/>
            <w:bCs/>
            <w:sz w:val="24"/>
            <w:szCs w:val="24"/>
          </w:rPr>
          <w:t>”</w:t>
        </w:r>
        <w:r w:rsidR="00B55A5C">
          <w:rPr>
            <w:b/>
            <w:bCs/>
            <w:sz w:val="24"/>
            <w:szCs w:val="24"/>
          </w:rPr>
          <w:t>,</w:t>
        </w:r>
        <w:r w:rsidR="00B55A5C" w:rsidRPr="3847C889">
          <w:rPr>
            <w:b/>
            <w:bCs/>
            <w:sz w:val="24"/>
            <w:szCs w:val="24"/>
          </w:rPr>
          <w:t xml:space="preserve"> </w:t>
        </w:r>
        <w:r>
          <w:rPr>
            <w:b/>
            <w:bCs/>
            <w:sz w:val="24"/>
            <w:szCs w:val="24"/>
          </w:rPr>
          <w:t>„</w:t>
        </w:r>
        <w:r w:rsidR="00496415" w:rsidRPr="3847C889">
          <w:rPr>
            <w:b/>
            <w:bCs/>
            <w:sz w:val="24"/>
            <w:szCs w:val="24"/>
          </w:rPr>
          <w:t xml:space="preserve">OPEX </w:t>
        </w:r>
      </w:ins>
      <w:r w:rsidR="7286B9B3" w:rsidRPr="3847C889">
        <w:rPr>
          <w:b/>
          <w:bCs/>
          <w:sz w:val="24"/>
          <w:szCs w:val="24"/>
        </w:rPr>
        <w:t xml:space="preserve">E+C </w:t>
      </w:r>
      <w:r w:rsidR="38B05A1F" w:rsidRPr="3847C889">
        <w:rPr>
          <w:b/>
          <w:bCs/>
          <w:sz w:val="24"/>
          <w:szCs w:val="24"/>
        </w:rPr>
        <w:t>s</w:t>
      </w:r>
      <w:r w:rsidR="7286B9B3" w:rsidRPr="3847C889">
        <w:rPr>
          <w:b/>
          <w:bCs/>
          <w:sz w:val="24"/>
          <w:szCs w:val="24"/>
        </w:rPr>
        <w:t>koj</w:t>
      </w:r>
      <w:ins w:id="1353" w:author="Autor">
        <w:r>
          <w:rPr>
            <w:b/>
            <w:bCs/>
            <w:sz w:val="24"/>
            <w:szCs w:val="24"/>
          </w:rPr>
          <w:t>”</w:t>
        </w:r>
      </w:ins>
      <w:r w:rsidR="7286B9B3" w:rsidRPr="3847C889">
        <w:rPr>
          <w:b/>
          <w:bCs/>
          <w:sz w:val="24"/>
          <w:szCs w:val="24"/>
        </w:rPr>
        <w:t>,</w:t>
      </w:r>
      <w:del w:id="1354" w:author="Autor">
        <w:r w:rsidR="7286B9B3" w:rsidRPr="3847C889">
          <w:rPr>
            <w:b/>
            <w:bCs/>
            <w:sz w:val="24"/>
            <w:szCs w:val="24"/>
          </w:rPr>
          <w:delText xml:space="preserve"> OPEX EE</w:delText>
        </w:r>
      </w:del>
      <w:r w:rsidR="7286B9B3" w:rsidRPr="3847C889">
        <w:rPr>
          <w:b/>
          <w:bCs/>
          <w:sz w:val="24"/>
          <w:szCs w:val="24"/>
        </w:rPr>
        <w:t xml:space="preserve"> - </w:t>
      </w:r>
      <w:r w:rsidR="1CB1A2AC">
        <w:t xml:space="preserve">Struktura tych arkuszy została przygotowana w </w:t>
      </w:r>
      <w:r w:rsidR="6A80F450">
        <w:t>analogicznym układzie j</w:t>
      </w:r>
      <w:r w:rsidR="1CB1A2AC">
        <w:t>ak a</w:t>
      </w:r>
      <w:r w:rsidR="46A73844">
        <w:t>r</w:t>
      </w:r>
      <w:r w:rsidR="1CB1A2AC">
        <w:t xml:space="preserve">kuszy </w:t>
      </w:r>
      <w:ins w:id="1355" w:author="Autor">
        <w:r>
          <w:t>„</w:t>
        </w:r>
      </w:ins>
      <w:r w:rsidR="1CB1A2AC">
        <w:t>CAPEX</w:t>
      </w:r>
      <w:ins w:id="1356" w:author="Autor">
        <w:r>
          <w:t xml:space="preserve"> …”</w:t>
        </w:r>
      </w:ins>
      <w:r w:rsidR="1CB1A2AC">
        <w:t xml:space="preserve">. </w:t>
      </w:r>
      <w:r w:rsidR="25516CE9">
        <w:t>Wydatki</w:t>
      </w:r>
      <w:r w:rsidR="006C6477">
        <w:t xml:space="preserve"> </w:t>
      </w:r>
      <w:ins w:id="1357" w:author="Autor">
        <w:r>
          <w:t>O</w:t>
        </w:r>
      </w:ins>
      <w:del w:id="1358" w:author="Autor">
        <w:r w:rsidR="006C6477" w:rsidDel="00CF6991">
          <w:delText>CA</w:delText>
        </w:r>
      </w:del>
      <w:r w:rsidR="006C6477">
        <w:t>PEX</w:t>
      </w:r>
      <w:r w:rsidR="6827961A">
        <w:t xml:space="preserve"> zostały pogrupowane</w:t>
      </w:r>
      <w:r w:rsidR="006C6477">
        <w:t xml:space="preserve">: WYTWARZANIE, DYSTRYBUCJA oraz BUDYNKI </w:t>
      </w:r>
      <w:r w:rsidR="006C6477" w:rsidRPr="00400238">
        <w:t>I INSTALACJE</w:t>
      </w:r>
      <w:r w:rsidR="006A42C5" w:rsidRPr="00400238">
        <w:t xml:space="preserve"> w podobnych obszarach (EC; </w:t>
      </w:r>
      <w:ins w:id="1359" w:author="Autor">
        <w:r w:rsidR="00496415">
          <w:t xml:space="preserve">EE, </w:t>
        </w:r>
      </w:ins>
      <w:r w:rsidR="006A42C5" w:rsidRPr="00400238">
        <w:t>E+C skoj</w:t>
      </w:r>
      <w:del w:id="1360" w:author="Autor">
        <w:r w:rsidR="006A42C5" w:rsidRPr="00400238">
          <w:delText>; EE</w:delText>
        </w:r>
      </w:del>
      <w:r w:rsidR="006A42C5" w:rsidRPr="00400238">
        <w:t>)</w:t>
      </w:r>
      <w:r w:rsidR="006C6477" w:rsidRPr="00400238">
        <w:t xml:space="preserve"> ale z podziałem na więcej szczegółowych kategorii:</w:t>
      </w:r>
    </w:p>
    <w:p w14:paraId="78F60802" w14:textId="44B5D6A1" w:rsidR="006C6477" w:rsidRPr="00400238" w:rsidRDefault="00964603" w:rsidP="006C6477">
      <w:pPr>
        <w:pStyle w:val="Akapitzlist"/>
        <w:numPr>
          <w:ilvl w:val="0"/>
          <w:numId w:val="4"/>
        </w:numPr>
        <w:jc w:val="both"/>
      </w:pPr>
      <w:r w:rsidRPr="00400238">
        <w:t>E</w:t>
      </w:r>
      <w:r w:rsidR="006C6477" w:rsidRPr="00400238">
        <w:t>nergia</w:t>
      </w:r>
      <w:r w:rsidRPr="00400238">
        <w:t xml:space="preserve"> i pozostałe paliwa</w:t>
      </w:r>
    </w:p>
    <w:p w14:paraId="119E219A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Naprawy</w:t>
      </w:r>
    </w:p>
    <w:p w14:paraId="7A7BC192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Konserwacje i przeglądy</w:t>
      </w:r>
    </w:p>
    <w:p w14:paraId="78BDF9D1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Koszty obsługi i wynagrodzeń</w:t>
      </w:r>
    </w:p>
    <w:p w14:paraId="2B25C9D4" w14:textId="77777777" w:rsidR="006C6477" w:rsidRPr="00400238" w:rsidRDefault="006C6477" w:rsidP="006C6477">
      <w:pPr>
        <w:pStyle w:val="Akapitzlist"/>
        <w:numPr>
          <w:ilvl w:val="0"/>
          <w:numId w:val="4"/>
        </w:numPr>
        <w:jc w:val="both"/>
      </w:pPr>
      <w:r w:rsidRPr="00400238">
        <w:t>Narzut kosztów ogólnych</w:t>
      </w:r>
    </w:p>
    <w:p w14:paraId="55208B49" w14:textId="77777777" w:rsidR="00496415" w:rsidRPr="00400238" w:rsidRDefault="00496415" w:rsidP="00496415">
      <w:pPr>
        <w:pStyle w:val="Akapitzlist"/>
        <w:numPr>
          <w:ilvl w:val="0"/>
          <w:numId w:val="4"/>
        </w:numPr>
        <w:jc w:val="both"/>
        <w:rPr>
          <w:ins w:id="1361" w:author="Autor"/>
        </w:rPr>
      </w:pPr>
      <w:ins w:id="1362" w:author="Autor">
        <w:r>
          <w:t>Pozostałe koszty nie ujęte w innych miejscach</w:t>
        </w:r>
        <w:r w:rsidRPr="00400238">
          <w:t>.</w:t>
        </w:r>
      </w:ins>
    </w:p>
    <w:p w14:paraId="63BC8A14" w14:textId="77777777" w:rsidR="006C6477" w:rsidRPr="00400238" w:rsidRDefault="006A42C5" w:rsidP="00C15E0E">
      <w:pPr>
        <w:pStyle w:val="Nagwek2"/>
        <w:rPr>
          <w:del w:id="1363" w:author="Autor"/>
        </w:rPr>
      </w:pPr>
      <w:del w:id="1364" w:author="Autor">
        <w:r w:rsidRPr="00400238">
          <w:delText>Itd.</w:delText>
        </w:r>
      </w:del>
    </w:p>
    <w:p w14:paraId="0420313C" w14:textId="1E738DA0" w:rsidR="008A41A3" w:rsidRPr="00C15E0E" w:rsidRDefault="4AADD04B" w:rsidP="00C15E0E">
      <w:pPr>
        <w:pStyle w:val="Nagwek2"/>
      </w:pPr>
      <w:del w:id="1365" w:author="Autor">
        <w:r w:rsidRPr="00804C64" w:rsidDel="008A41A3">
          <w:rPr>
            <w:b/>
            <w:bCs/>
            <w:color w:val="C00000"/>
            <w:sz w:val="28"/>
            <w:szCs w:val="28"/>
          </w:rPr>
          <w:delText>WYTWARZANIE</w:delText>
        </w:r>
      </w:del>
      <w:ins w:id="1366" w:author="Autor">
        <w:r w:rsidR="008A41A3" w:rsidRPr="008A41A3">
          <w:t>KOSZTY ZAKUPU Energii Elektrycznej</w:t>
        </w:r>
        <w:r w:rsidR="008A41A3">
          <w:t>…</w:t>
        </w:r>
      </w:ins>
    </w:p>
    <w:p w14:paraId="42B0986F" w14:textId="5AD69666" w:rsidR="006C6477" w:rsidRPr="00400238" w:rsidDel="007E0AC6" w:rsidRDefault="006C6477" w:rsidP="00C15E0E">
      <w:pPr>
        <w:pStyle w:val="Nagwek3"/>
        <w:rPr>
          <w:del w:id="1367" w:author="Autor"/>
        </w:rPr>
      </w:pPr>
      <w:del w:id="1368" w:author="Autor">
        <w:r w:rsidRPr="00400238" w:rsidDel="007E0AC6">
          <w:delText>Paliwo i energia</w:delText>
        </w:r>
      </w:del>
    </w:p>
    <w:p w14:paraId="0BD4C121" w14:textId="0CF40CC9" w:rsidR="006C6477" w:rsidRPr="00400238" w:rsidRDefault="00B55A5C" w:rsidP="3847C889">
      <w:pPr>
        <w:jc w:val="both"/>
      </w:pPr>
      <w:ins w:id="1369" w:author="Autor">
        <w:r>
          <w:t xml:space="preserve">Należy uzupełnić </w:t>
        </w:r>
      </w:ins>
      <w:r w:rsidR="00910D01" w:rsidRPr="00400238">
        <w:t>Zużycie energii elektrycznej</w:t>
      </w:r>
      <w:r w:rsidR="006A42C5" w:rsidRPr="00400238">
        <w:t xml:space="preserve"> zakupionej w Krajowym Systemie Energetycznym </w:t>
      </w:r>
      <w:ins w:id="1370" w:author="Autor">
        <w:r>
          <w:t>(i/lub OZE)</w:t>
        </w:r>
      </w:ins>
      <w:del w:id="1371" w:author="Autor">
        <w:r w:rsidR="3AA8FA76" w:rsidRPr="00400238">
          <w:delText>oraz</w:delText>
        </w:r>
        <w:r w:rsidR="006A42C5" w:rsidRPr="00400238">
          <w:delText xml:space="preserve"> jej koszt</w:delText>
        </w:r>
      </w:del>
      <w:r w:rsidR="006A42C5" w:rsidRPr="00400238">
        <w:t xml:space="preserve"> </w:t>
      </w:r>
      <w:r w:rsidR="00910D01" w:rsidRPr="00400238">
        <w:t xml:space="preserve">w poszczególnych </w:t>
      </w:r>
      <w:del w:id="1372" w:author="Autor">
        <w:r w:rsidR="006A42C5" w:rsidRPr="00400238" w:rsidDel="00896DB8">
          <w:delText xml:space="preserve">godzinach </w:delText>
        </w:r>
      </w:del>
      <w:ins w:id="1373" w:author="Autor">
        <w:r w:rsidR="00896DB8">
          <w:t>okresach</w:t>
        </w:r>
        <w:r w:rsidR="00896DB8" w:rsidRPr="00400238">
          <w:t xml:space="preserve"> </w:t>
        </w:r>
      </w:ins>
      <w:r w:rsidR="006A42C5" w:rsidRPr="00400238">
        <w:t>doby</w:t>
      </w:r>
      <w:ins w:id="1374" w:author="Autor">
        <w:r w:rsidR="00896DB8">
          <w:t>,</w:t>
        </w:r>
      </w:ins>
      <w:r w:rsidR="006A42C5" w:rsidRPr="00400238">
        <w:t xml:space="preserve"> </w:t>
      </w:r>
      <w:ins w:id="1375" w:author="Autor">
        <w:r w:rsidR="000D0644">
          <w:t>natomiast</w:t>
        </w:r>
        <w:r w:rsidR="00496415" w:rsidRPr="00400238">
          <w:t xml:space="preserve"> </w:t>
        </w:r>
        <w:del w:id="1376" w:author="Autor">
          <w:r w:rsidR="00496415" w:rsidRPr="00400238" w:rsidDel="008A41A3">
            <w:delText xml:space="preserve">jej </w:delText>
          </w:r>
        </w:del>
        <w:r w:rsidR="00496415" w:rsidRPr="00400238">
          <w:t>koszt</w:t>
        </w:r>
        <w:r w:rsidR="000D0644">
          <w:t>y</w:t>
        </w:r>
        <w:r w:rsidR="00496415" w:rsidRPr="00400238">
          <w:t xml:space="preserve"> </w:t>
        </w:r>
        <w:r w:rsidR="008A41A3">
          <w:t xml:space="preserve">zakupu </w:t>
        </w:r>
      </w:ins>
      <w:r w:rsidR="1CFC2724" w:rsidRPr="00400238">
        <w:t xml:space="preserve">zostaną </w:t>
      </w:r>
      <w:ins w:id="1377" w:author="Autor">
        <w:r w:rsidR="00496415" w:rsidRPr="00400238">
          <w:t>wy</w:t>
        </w:r>
        <w:r w:rsidR="000D0644">
          <w:t>licz</w:t>
        </w:r>
        <w:r w:rsidR="00496415" w:rsidRPr="00400238">
          <w:t>one</w:t>
        </w:r>
      </w:ins>
      <w:del w:id="1378" w:author="Autor">
        <w:r w:rsidR="00A235AA" w:rsidRPr="00400238">
          <w:delText>wypełni</w:delText>
        </w:r>
        <w:r w:rsidR="640BBB92" w:rsidRPr="00400238">
          <w:delText>one</w:delText>
        </w:r>
      </w:del>
      <w:r w:rsidR="006A42C5" w:rsidRPr="00400238">
        <w:t xml:space="preserve"> automatycznie</w:t>
      </w:r>
      <w:r w:rsidR="210492D6" w:rsidRPr="00400238">
        <w:t xml:space="preserve">, </w:t>
      </w:r>
      <w:ins w:id="1379" w:author="Autor">
        <w:r w:rsidR="008221A2">
          <w:t xml:space="preserve">a </w:t>
        </w:r>
      </w:ins>
      <w:r w:rsidR="210492D6" w:rsidRPr="00400238">
        <w:t>następnie</w:t>
      </w:r>
      <w:r w:rsidR="00A235AA" w:rsidRPr="00400238">
        <w:t xml:space="preserve"> zsumowane dla wszystkich urządzeń </w:t>
      </w:r>
      <w:r w:rsidR="4A630295" w:rsidRPr="00400238">
        <w:t>pracujących</w:t>
      </w:r>
      <w:r w:rsidR="00A235AA" w:rsidRPr="00400238">
        <w:t xml:space="preserve"> w </w:t>
      </w:r>
      <w:r w:rsidR="23C34FB0" w:rsidRPr="00400238">
        <w:lastRenderedPageBreak/>
        <w:t>obszarze</w:t>
      </w:r>
      <w:r w:rsidR="00A235AA" w:rsidRPr="00400238">
        <w:t xml:space="preserve"> WYTWARZANIA energii. Wartości te </w:t>
      </w:r>
      <w:r w:rsidR="51E05CAA" w:rsidRPr="00400238">
        <w:t xml:space="preserve">należy </w:t>
      </w:r>
      <w:r w:rsidR="00A235AA" w:rsidRPr="00400238">
        <w:t>potwierdz</w:t>
      </w:r>
      <w:r w:rsidR="5015F17B" w:rsidRPr="00400238">
        <w:t>ić</w:t>
      </w:r>
      <w:r w:rsidR="00A235AA" w:rsidRPr="00400238">
        <w:t xml:space="preserve"> obliczeniami </w:t>
      </w:r>
      <w:r w:rsidR="05A7F300" w:rsidRPr="00400238">
        <w:t>wykonanymi</w:t>
      </w:r>
      <w:r w:rsidR="00A235AA" w:rsidRPr="00400238">
        <w:t xml:space="preserve"> przez Wykonawcę</w:t>
      </w:r>
      <w:r w:rsidR="6217DBA6" w:rsidRPr="00400238">
        <w:t xml:space="preserve"> (</w:t>
      </w:r>
      <w:ins w:id="1380" w:author="Autor">
        <w:r w:rsidR="00B54C51">
          <w:t>w innym skoroszycie, dla którego Zamawiający na narzuca formatu</w:t>
        </w:r>
      </w:ins>
      <w:del w:id="1381" w:author="Autor">
        <w:r w:rsidR="6217DBA6" w:rsidRPr="00400238" w:rsidDel="00B54C51">
          <w:delText>lecz nie w tym Skoroszycie</w:delText>
        </w:r>
      </w:del>
      <w:r w:rsidR="6217DBA6" w:rsidRPr="00400238">
        <w:t>)</w:t>
      </w:r>
      <w:r w:rsidR="00A235AA" w:rsidRPr="00400238">
        <w:t xml:space="preserve"> i </w:t>
      </w:r>
      <w:del w:id="1382" w:author="Autor">
        <w:r w:rsidR="302B738C" w:rsidRPr="00400238" w:rsidDel="00896DB8">
          <w:delText>przedstawionymi</w:delText>
        </w:r>
        <w:r w:rsidR="00A235AA" w:rsidRPr="00400238" w:rsidDel="00896DB8">
          <w:delText xml:space="preserve"> </w:delText>
        </w:r>
      </w:del>
      <w:ins w:id="1383" w:author="Autor">
        <w:r w:rsidR="00896DB8" w:rsidRPr="00400238">
          <w:t>przedstawi</w:t>
        </w:r>
        <w:r w:rsidR="00896DB8">
          <w:t>ć</w:t>
        </w:r>
        <w:r w:rsidR="00896DB8" w:rsidRPr="00400238">
          <w:t xml:space="preserve"> </w:t>
        </w:r>
      </w:ins>
      <w:r w:rsidR="01482466" w:rsidRPr="00400238">
        <w:t>Zamawiającemu</w:t>
      </w:r>
      <w:r w:rsidR="00A235AA" w:rsidRPr="00400238">
        <w:t>.</w:t>
      </w:r>
      <w:r w:rsidR="00E53F4D" w:rsidRPr="00400238">
        <w:t xml:space="preserve"> </w:t>
      </w:r>
      <w:r w:rsidR="75BA18B6" w:rsidRPr="00400238">
        <w:t>T</w:t>
      </w:r>
      <w:r w:rsidR="48C390A9" w:rsidRPr="00400238">
        <w:t>e</w:t>
      </w:r>
      <w:r w:rsidR="75BA18B6" w:rsidRPr="00400238">
        <w:t xml:space="preserve"> same zasady</w:t>
      </w:r>
      <w:r w:rsidR="00E53F4D" w:rsidRPr="00400238">
        <w:t xml:space="preserve"> dotycz</w:t>
      </w:r>
      <w:r w:rsidR="12F79E06" w:rsidRPr="00400238">
        <w:t>ą</w:t>
      </w:r>
      <w:r w:rsidR="00E53F4D" w:rsidRPr="00400238">
        <w:t xml:space="preserve"> </w:t>
      </w:r>
      <w:ins w:id="1384" w:author="Autor">
        <w:r w:rsidR="008221A2">
          <w:t xml:space="preserve">elektrycznej </w:t>
        </w:r>
      </w:ins>
      <w:r w:rsidR="00E53F4D" w:rsidRPr="00400238">
        <w:t>mocy zamówionej</w:t>
      </w:r>
      <w:r w:rsidR="006A42C5" w:rsidRPr="00400238">
        <w:t>.</w:t>
      </w:r>
      <w:ins w:id="1385" w:author="Autor">
        <w:r w:rsidR="00496415">
          <w:t xml:space="preserve"> Ceny i stawki opłat dla usług dystrybucji </w:t>
        </w:r>
        <w:r w:rsidR="00B54C51">
          <w:t xml:space="preserve">Zamawiający </w:t>
        </w:r>
        <w:r w:rsidR="00496415">
          <w:t>przyj</w:t>
        </w:r>
        <w:r w:rsidR="00B54C51">
          <w:t>ął</w:t>
        </w:r>
        <w:del w:id="1386" w:author="Autor">
          <w:r w:rsidR="00496415" w:rsidDel="00B54C51">
            <w:delText>ęto</w:delText>
          </w:r>
        </w:del>
        <w:r w:rsidR="00496415">
          <w:t xml:space="preserve"> </w:t>
        </w:r>
        <w:r>
          <w:t>dla uśrednionej grupy taryfowej B23.</w:t>
        </w:r>
      </w:ins>
    </w:p>
    <w:p w14:paraId="4445C574" w14:textId="782F36EF" w:rsidR="00B55A5C" w:rsidRPr="00400238" w:rsidRDefault="00B55A5C" w:rsidP="00496415">
      <w:pPr>
        <w:jc w:val="both"/>
        <w:rPr>
          <w:ins w:id="1387" w:author="Autor"/>
        </w:rPr>
      </w:pPr>
      <w:ins w:id="1388" w:author="Autor">
        <w:r>
          <w:t xml:space="preserve">Jeżeli wytwarzanie jest objęte systemem </w:t>
        </w:r>
        <w:r w:rsidR="008221A2">
          <w:t>Europejskiego Systemu Handlu Emisjami (</w:t>
        </w:r>
        <w:r>
          <w:t>ETS</w:t>
        </w:r>
        <w:r w:rsidR="008221A2">
          <w:t>)</w:t>
        </w:r>
        <w:r>
          <w:t xml:space="preserve"> należy uzupełnić ilość koniecznych do rozliczenia </w:t>
        </w:r>
        <w:r w:rsidR="008221A2" w:rsidRPr="008221A2">
          <w:t>uprawnień do emisji CO</w:t>
        </w:r>
        <w:r w:rsidR="008221A2" w:rsidRPr="00C15E0E">
          <w:rPr>
            <w:vertAlign w:val="subscript"/>
          </w:rPr>
          <w:t>2</w:t>
        </w:r>
        <w:del w:id="1389" w:author="Autor">
          <w:r w:rsidDel="008221A2">
            <w:delText>uprawnień</w:delText>
          </w:r>
        </w:del>
        <w:r>
          <w:t xml:space="preserve"> </w:t>
        </w:r>
        <w:r w:rsidR="008221A2">
          <w:t>(</w:t>
        </w:r>
        <w:r>
          <w:t>EUA</w:t>
        </w:r>
        <w:r w:rsidR="008221A2">
          <w:t>)</w:t>
        </w:r>
        <w:r>
          <w:t>.</w:t>
        </w:r>
        <w:del w:id="1390" w:author="Autor">
          <w:r w:rsidDel="008221A2">
            <w:delText xml:space="preserve"> </w:delText>
          </w:r>
        </w:del>
      </w:ins>
    </w:p>
    <w:p w14:paraId="7C01CA8E" w14:textId="24D91542" w:rsidR="00806848" w:rsidRPr="00400238" w:rsidRDefault="7FE4E74C" w:rsidP="3847C889">
      <w:pPr>
        <w:jc w:val="both"/>
      </w:pPr>
      <w:r w:rsidRPr="00400238">
        <w:t>W</w:t>
      </w:r>
      <w:r w:rsidR="00806848" w:rsidRPr="00400238">
        <w:t xml:space="preserve"> </w:t>
      </w:r>
      <w:del w:id="1391" w:author="Autor">
        <w:r w:rsidR="00806848" w:rsidRPr="00400238" w:rsidDel="008221A2">
          <w:delText xml:space="preserve">wierszach </w:delText>
        </w:r>
      </w:del>
      <w:ins w:id="1392" w:author="Autor">
        <w:r w:rsidR="008221A2">
          <w:t>arkuszu</w:t>
        </w:r>
        <w:r w:rsidR="008221A2" w:rsidRPr="00400238">
          <w:t xml:space="preserve"> </w:t>
        </w:r>
      </w:ins>
      <w:r w:rsidR="00806848" w:rsidRPr="00400238">
        <w:t xml:space="preserve">należy </w:t>
      </w:r>
      <w:del w:id="1393" w:author="Autor">
        <w:r w:rsidR="00806848" w:rsidRPr="00400238" w:rsidDel="008221A2">
          <w:delText xml:space="preserve">wypełnić </w:delText>
        </w:r>
      </w:del>
      <w:r w:rsidR="00806848" w:rsidRPr="00400238">
        <w:t>wpis</w:t>
      </w:r>
      <w:ins w:id="1394" w:author="Autor">
        <w:r w:rsidR="008221A2">
          <w:t>ywać</w:t>
        </w:r>
      </w:ins>
      <w:del w:id="1395" w:author="Autor">
        <w:r w:rsidR="00806848" w:rsidRPr="00400238" w:rsidDel="008221A2">
          <w:delText>ując</w:delText>
        </w:r>
      </w:del>
      <w:r w:rsidR="00806848" w:rsidRPr="00400238">
        <w:t xml:space="preserve"> </w:t>
      </w:r>
      <w:ins w:id="1396" w:author="Autor">
        <w:r w:rsidR="007E0AC6">
          <w:t xml:space="preserve">wartości </w:t>
        </w:r>
      </w:ins>
      <w:r w:rsidR="00806848" w:rsidRPr="00400238">
        <w:t>zsumowane dla wszystkich urządzeń działających w zakresie WYTWARZANIA</w:t>
      </w:r>
      <w:del w:id="1397" w:author="Autor">
        <w:r w:rsidR="00806848" w:rsidRPr="00400238" w:rsidDel="007E0AC6">
          <w:delText xml:space="preserve"> ilości</w:delText>
        </w:r>
        <w:r w:rsidR="00806848" w:rsidRPr="00400238">
          <w:delText xml:space="preserve"> energii w poszczególnych strefach czasowych doby dla energii zakupionej z Odnawialnych Źródeł Energii</w:delText>
        </w:r>
      </w:del>
      <w:r w:rsidR="00806848" w:rsidRPr="00400238">
        <w:t>.</w:t>
      </w:r>
    </w:p>
    <w:p w14:paraId="65DB0A31" w14:textId="02145273" w:rsidR="007E0AC6" w:rsidRDefault="007E0AC6" w:rsidP="00C15E0E">
      <w:pPr>
        <w:pStyle w:val="Nagwek2"/>
        <w:rPr>
          <w:ins w:id="1398" w:author="Autor"/>
        </w:rPr>
      </w:pPr>
      <w:ins w:id="1399" w:author="Autor">
        <w:r>
          <w:t>Koszt paliw</w:t>
        </w:r>
      </w:ins>
    </w:p>
    <w:p w14:paraId="6BC492EF" w14:textId="3578F998" w:rsidR="006C6477" w:rsidRPr="00400238" w:rsidRDefault="00B55A5C" w:rsidP="3847C889">
      <w:pPr>
        <w:jc w:val="both"/>
      </w:pPr>
      <w:ins w:id="1400" w:author="Autor">
        <w:r>
          <w:t>N</w:t>
        </w:r>
        <w:del w:id="1401" w:author="Autor">
          <w:r w:rsidDel="007E0AC6">
            <w:delText>astępnie n</w:delText>
          </w:r>
        </w:del>
        <w:r>
          <w:t xml:space="preserve">ależy uzupełnić </w:t>
        </w:r>
        <w:del w:id="1402" w:author="Autor">
          <w:r w:rsidDel="007E0AC6">
            <w:delText>w</w:delText>
          </w:r>
          <w:r w:rsidR="00496415" w:rsidRPr="00400238" w:rsidDel="007E0AC6">
            <w:delText>iersze</w:delText>
          </w:r>
        </w:del>
        <w:r w:rsidR="007E0AC6">
          <w:t>informacje</w:t>
        </w:r>
      </w:ins>
      <w:del w:id="1403" w:author="Autor">
        <w:r w:rsidR="00BE0EA3" w:rsidRPr="00400238">
          <w:delText>Wiersze</w:delText>
        </w:r>
      </w:del>
      <w:r w:rsidR="00BE0EA3" w:rsidRPr="00400238">
        <w:t xml:space="preserve"> dotyczące </w:t>
      </w:r>
      <w:ins w:id="1404" w:author="Autor">
        <w:r w:rsidR="007E0AC6">
          <w:t xml:space="preserve">zakupu </w:t>
        </w:r>
      </w:ins>
      <w:del w:id="1405" w:author="Autor">
        <w:r w:rsidR="00BE0EA3" w:rsidRPr="00C15E0E">
          <w:rPr>
            <w:iCs/>
          </w:rPr>
          <w:delText>p</w:delText>
        </w:r>
        <w:r w:rsidR="00E53F4D" w:rsidRPr="00C15E0E">
          <w:rPr>
            <w:iCs/>
          </w:rPr>
          <w:delText>ozostał</w:delText>
        </w:r>
        <w:r w:rsidR="00BE0EA3" w:rsidRPr="00C15E0E">
          <w:rPr>
            <w:iCs/>
          </w:rPr>
          <w:delText>ych</w:delText>
        </w:r>
        <w:r w:rsidR="00E53F4D" w:rsidRPr="00C15E0E">
          <w:rPr>
            <w:iCs/>
          </w:rPr>
          <w:delText xml:space="preserve"> </w:delText>
        </w:r>
      </w:del>
      <w:r w:rsidR="00E53F4D" w:rsidRPr="00C15E0E">
        <w:rPr>
          <w:iCs/>
        </w:rPr>
        <w:t>paliw</w:t>
      </w:r>
      <w:del w:id="1406" w:author="Autor">
        <w:r w:rsidR="00806848" w:rsidRPr="00400238" w:rsidDel="007E0AC6">
          <w:delText xml:space="preserve"> </w:delText>
        </w:r>
      </w:del>
      <w:ins w:id="1407" w:author="Autor">
        <w:r>
          <w:t xml:space="preserve">. </w:t>
        </w:r>
        <w:r w:rsidR="007E0AC6">
          <w:t xml:space="preserve">W pierwszej kolejności </w:t>
        </w:r>
        <w:del w:id="1408" w:author="Autor">
          <w:r w:rsidDel="007E0AC6">
            <w:delText xml:space="preserve">Najpierw </w:delText>
          </w:r>
        </w:del>
        <w:r w:rsidR="007E0AC6">
          <w:t xml:space="preserve">należy </w:t>
        </w:r>
        <w:del w:id="1409" w:author="Autor">
          <w:r w:rsidDel="007E0AC6">
            <w:delText>wybieramy</w:delText>
          </w:r>
        </w:del>
        <w:r w:rsidR="007E0AC6">
          <w:t>określić</w:t>
        </w:r>
        <w:r>
          <w:t xml:space="preserve"> </w:t>
        </w:r>
        <w:del w:id="1410" w:author="Autor">
          <w:r w:rsidDel="007E0AC6">
            <w:delText>stosowane</w:delText>
          </w:r>
        </w:del>
        <w:r w:rsidR="007E0AC6">
          <w:t>właściwe</w:t>
        </w:r>
        <w:r>
          <w:t xml:space="preserve"> paliwa</w:t>
        </w:r>
        <w:r w:rsidR="007E0AC6">
          <w:t xml:space="preserve"> lub wybrać „brak”</w:t>
        </w:r>
        <w:r>
          <w:t xml:space="preserve">. </w:t>
        </w:r>
        <w:r w:rsidR="007E0AC6">
          <w:t xml:space="preserve">Paliwo </w:t>
        </w:r>
        <w:del w:id="1411" w:author="Autor">
          <w:r w:rsidDel="007E0AC6">
            <w:delText>N</w:delText>
          </w:r>
        </w:del>
        <w:r w:rsidR="007E0AC6">
          <w:t>n</w:t>
        </w:r>
        <w:r w:rsidR="00496415" w:rsidRPr="00400238">
          <w:t xml:space="preserve">ależy </w:t>
        </w:r>
        <w:del w:id="1412" w:author="Autor">
          <w:r w:rsidDel="007E0AC6">
            <w:delText xml:space="preserve">je </w:delText>
          </w:r>
        </w:del>
      </w:ins>
      <w:del w:id="1413" w:author="Autor">
        <w:r w:rsidR="00806848" w:rsidRPr="00400238">
          <w:delText xml:space="preserve">należy </w:delText>
        </w:r>
      </w:del>
      <w:r w:rsidR="00806848" w:rsidRPr="00400238">
        <w:t>wybrać z list</w:t>
      </w:r>
      <w:ins w:id="1414" w:author="Autor">
        <w:r w:rsidR="007E0AC6">
          <w:t>y</w:t>
        </w:r>
      </w:ins>
      <w:del w:id="1415" w:author="Autor">
        <w:r w:rsidR="00806848" w:rsidRPr="00400238" w:rsidDel="007E0AC6">
          <w:delText>y</w:delText>
        </w:r>
      </w:del>
      <w:r w:rsidR="00806848" w:rsidRPr="00400238">
        <w:t xml:space="preserve"> rozwijan</w:t>
      </w:r>
      <w:ins w:id="1416" w:author="Autor">
        <w:r w:rsidR="007E0AC6">
          <w:t>ej</w:t>
        </w:r>
      </w:ins>
      <w:del w:id="1417" w:author="Autor">
        <w:r w:rsidR="00806848" w:rsidRPr="00400238" w:rsidDel="007E0AC6">
          <w:delText>ej</w:delText>
        </w:r>
      </w:del>
      <w:ins w:id="1418" w:author="Autor">
        <w:r>
          <w:t xml:space="preserve"> a następnie uzupełnić </w:t>
        </w:r>
        <w:r w:rsidR="007E0AC6">
          <w:t xml:space="preserve">dane liczbowe na temat </w:t>
        </w:r>
        <w:del w:id="1419" w:author="Autor">
          <w:r w:rsidDel="007E0AC6">
            <w:delText xml:space="preserve">ich </w:delText>
          </w:r>
        </w:del>
        <w:r>
          <w:t>zużyci</w:t>
        </w:r>
        <w:r w:rsidR="007E0AC6">
          <w:t xml:space="preserve">a. Zużycie należy podać w wartościach we właściwej jednostce - </w:t>
        </w:r>
        <w:del w:id="1420" w:author="Autor">
          <w:r w:rsidDel="007E0AC6">
            <w:delText xml:space="preserve">e </w:delText>
          </w:r>
        </w:del>
        <w:r>
          <w:t xml:space="preserve">w </w:t>
        </w:r>
        <w:r w:rsidR="007E0AC6">
          <w:t xml:space="preserve">tym wypadku w </w:t>
        </w:r>
        <w:r>
          <w:t>MWh</w:t>
        </w:r>
      </w:ins>
      <w:r w:rsidR="00806848" w:rsidRPr="00400238">
        <w:t>. Prognoza cenowa zostanie automatycznie zaciągnięta z bazy</w:t>
      </w:r>
      <w:r w:rsidR="006A3AAC" w:rsidRPr="00400238">
        <w:t>. Nie wolno jej modyfikować.</w:t>
      </w:r>
      <w:del w:id="1421" w:author="Autor">
        <w:r w:rsidR="006A3AAC" w:rsidRPr="00400238" w:rsidDel="007E0AC6">
          <w:delText xml:space="preserve"> W wierszach </w:delText>
        </w:r>
      </w:del>
      <w:ins w:id="1422" w:author="Autor">
        <w:del w:id="1423" w:author="Autor">
          <w:r w:rsidR="00496415" w:rsidRPr="00400238" w:rsidDel="007E0AC6">
            <w:delText>4</w:delText>
          </w:r>
          <w:r w:rsidR="00D45D8D" w:rsidDel="007E0AC6">
            <w:delText>6</w:delText>
          </w:r>
          <w:r w:rsidR="00496415" w:rsidRPr="00400238" w:rsidDel="007E0AC6">
            <w:delText>-4</w:delText>
          </w:r>
          <w:r w:rsidDel="007E0AC6">
            <w:delText>8</w:delText>
          </w:r>
        </w:del>
      </w:ins>
      <w:del w:id="1424" w:author="Autor">
        <w:r w:rsidR="00964603" w:rsidRPr="00400238" w:rsidDel="007E0AC6">
          <w:delText>42-44</w:delText>
        </w:r>
        <w:r w:rsidR="006A3AAC" w:rsidRPr="00400238" w:rsidDel="007E0AC6">
          <w:delText xml:space="preserve"> wpisać przeliczone na MWh zużycia odpowiednich nośników energii wskazanych w wierszach </w:delText>
        </w:r>
      </w:del>
      <w:ins w:id="1425" w:author="Autor">
        <w:del w:id="1426" w:author="Autor">
          <w:r w:rsidR="00D45D8D" w:rsidDel="007E0AC6">
            <w:delText xml:space="preserve">43-45 </w:delText>
          </w:r>
        </w:del>
      </w:ins>
      <w:del w:id="1427" w:author="Autor">
        <w:r w:rsidR="00964603" w:rsidRPr="00400238" w:rsidDel="007E0AC6">
          <w:delText>39-41(dot. arkusz OPEX EC</w:delText>
        </w:r>
      </w:del>
      <w:ins w:id="1428" w:author="Autor">
        <w:del w:id="1429" w:author="Autor">
          <w:r w:rsidR="00D45D8D" w:rsidDel="007E0AC6">
            <w:delText>)</w:delText>
          </w:r>
          <w:r w:rsidR="00496415" w:rsidRPr="00400238" w:rsidDel="007E0AC6">
            <w:delText xml:space="preserve"> </w:delText>
          </w:r>
          <w:r w:rsidR="00D45D8D" w:rsidDel="007E0AC6">
            <w:delText>W OPEX EE to będzie 44-45 i 46-48 a</w:delText>
          </w:r>
        </w:del>
      </w:ins>
      <w:del w:id="1430" w:author="Autor">
        <w:r w:rsidR="00964603" w:rsidRPr="00400238" w:rsidDel="007E0AC6">
          <w:delText xml:space="preserve">, w OPEX E+C </w:delText>
        </w:r>
        <w:r w:rsidR="00A529EC" w:rsidRPr="00400238" w:rsidDel="007E0AC6">
          <w:delText xml:space="preserve">odpowiednio w. </w:delText>
        </w:r>
      </w:del>
      <w:ins w:id="1431" w:author="Autor">
        <w:del w:id="1432" w:author="Autor">
          <w:r w:rsidR="00D45D8D" w:rsidDel="007E0AC6">
            <w:delText>50-52</w:delText>
          </w:r>
        </w:del>
      </w:ins>
      <w:del w:id="1433" w:author="Autor">
        <w:r w:rsidR="00A529EC" w:rsidRPr="00400238" w:rsidDel="007E0AC6">
          <w:delText xml:space="preserve">43-46 i </w:delText>
        </w:r>
      </w:del>
      <w:ins w:id="1434" w:author="Autor">
        <w:del w:id="1435" w:author="Autor">
          <w:r w:rsidR="00D45D8D" w:rsidDel="007E0AC6">
            <w:delText>53</w:delText>
          </w:r>
          <w:r w:rsidR="00496415" w:rsidRPr="00400238" w:rsidDel="007E0AC6">
            <w:delText>-</w:delText>
          </w:r>
          <w:r w:rsidR="00D45D8D" w:rsidDel="007E0AC6">
            <w:delText>55</w:delText>
          </w:r>
        </w:del>
      </w:ins>
      <w:del w:id="1436" w:author="Autor">
        <w:r w:rsidR="00A529EC" w:rsidRPr="00400238" w:rsidDel="007E0AC6">
          <w:delText>40-42</w:delText>
        </w:r>
        <w:r w:rsidR="00964603" w:rsidRPr="00400238" w:rsidDel="007E0AC6">
          <w:delText>)</w:delText>
        </w:r>
      </w:del>
      <w:ins w:id="1437" w:author="Autor">
        <w:r w:rsidR="007E0AC6" w:rsidRPr="00400238" w:rsidDel="007E0AC6">
          <w:t xml:space="preserve"> </w:t>
        </w:r>
      </w:ins>
      <w:del w:id="1438" w:author="Autor">
        <w:r w:rsidR="006A3AAC" w:rsidRPr="00400238" w:rsidDel="007E0AC6">
          <w:delText xml:space="preserve"> lub wybrać brak.</w:delText>
        </w:r>
      </w:del>
    </w:p>
    <w:p w14:paraId="4FF235D5" w14:textId="5A0A2144" w:rsidR="00D45D8D" w:rsidRPr="00400238" w:rsidRDefault="007E0AC6" w:rsidP="00C15E0E">
      <w:pPr>
        <w:pStyle w:val="Nagwek2"/>
        <w:rPr>
          <w:ins w:id="1439" w:author="Autor"/>
        </w:rPr>
      </w:pPr>
      <w:ins w:id="1440" w:author="Autor">
        <w:r w:rsidRPr="007E0AC6">
          <w:t xml:space="preserve">Koszt substratów, materiałów, dodatków </w:t>
        </w:r>
        <w:r w:rsidR="00C00489">
          <w:t>nieujętych</w:t>
        </w:r>
        <w:r w:rsidRPr="007E0AC6">
          <w:t xml:space="preserve"> w innych pozycjach</w:t>
        </w:r>
      </w:ins>
      <w:del w:id="1441" w:author="Autor">
        <w:r w:rsidR="00A92354" w:rsidRPr="00400238" w:rsidDel="007E0AC6">
          <w:delText>Koszt pozostałych materiałów, dodatków, substratów</w:delText>
        </w:r>
      </w:del>
      <w:r w:rsidR="00A92354" w:rsidRPr="00400238">
        <w:t xml:space="preserve"> </w:t>
      </w:r>
    </w:p>
    <w:p w14:paraId="6F45C3A5" w14:textId="35A8F5AA" w:rsidR="002D7AB2" w:rsidRPr="00400238" w:rsidRDefault="00D45D8D" w:rsidP="00CE327E">
      <w:pPr>
        <w:jc w:val="both"/>
        <w:rPr>
          <w:b/>
        </w:rPr>
      </w:pPr>
      <w:ins w:id="1442" w:author="Autor">
        <w:r w:rsidRPr="00D45D8D">
          <w:t xml:space="preserve">Kolejna grupa dotyczy substratów </w:t>
        </w:r>
        <w:r w:rsidR="007E0AC6">
          <w:t xml:space="preserve">i dodatków do nich </w:t>
        </w:r>
        <w:r w:rsidRPr="00D45D8D">
          <w:t>d</w:t>
        </w:r>
        <w:r w:rsidR="00CF6991">
          <w:t>la</w:t>
        </w:r>
        <w:del w:id="1443" w:author="Autor">
          <w:r w:rsidRPr="00D45D8D" w:rsidDel="00CF6991">
            <w:delText>o</w:delText>
          </w:r>
        </w:del>
        <w:r w:rsidRPr="00D45D8D">
          <w:t xml:space="preserve"> biogazowni. </w:t>
        </w:r>
        <w:r>
          <w:t xml:space="preserve">Arkusz pozwala na wybór dwóch substratów z </w:t>
        </w:r>
        <w:r w:rsidRPr="00CF6991">
          <w:t>21</w:t>
        </w:r>
      </w:ins>
      <w:del w:id="1444" w:author="Autor">
        <w:r w:rsidR="00A92354" w:rsidRPr="00C15E0E">
          <w:delText>nie ujętych</w:delText>
        </w:r>
      </w:del>
      <w:r w:rsidR="00A92354" w:rsidRPr="00C15E0E">
        <w:t xml:space="preserve"> w</w:t>
      </w:r>
      <w:r w:rsidR="00A92354" w:rsidRPr="00400238">
        <w:rPr>
          <w:b/>
        </w:rPr>
        <w:t xml:space="preserve"> </w:t>
      </w:r>
      <w:ins w:id="1445" w:author="Autor">
        <w:r>
          <w:t xml:space="preserve">analogiczny sposób jak </w:t>
        </w:r>
        <w:r w:rsidR="007E0AC6">
          <w:t xml:space="preserve">wcześniejszy </w:t>
        </w:r>
        <w:r>
          <w:t>wybór paliw.</w:t>
        </w:r>
      </w:ins>
      <w:del w:id="1446" w:author="Autor">
        <w:r w:rsidR="00A92354" w:rsidRPr="00400238">
          <w:rPr>
            <w:b/>
          </w:rPr>
          <w:delText>innych pozycjach</w:delText>
        </w:r>
      </w:del>
    </w:p>
    <w:p w14:paraId="7B2CEB22" w14:textId="2AFDF014" w:rsidR="00EA07FE" w:rsidRDefault="00EA07FE" w:rsidP="00CE327E">
      <w:pPr>
        <w:jc w:val="both"/>
        <w:rPr>
          <w:ins w:id="1447" w:author="Autor"/>
        </w:rPr>
      </w:pPr>
      <w:ins w:id="1448" w:author="Autor">
        <w:r>
          <w:t>Po wybraniu</w:t>
        </w:r>
        <w:r w:rsidR="007E0AC6">
          <w:t xml:space="preserve"> substratu </w:t>
        </w:r>
      </w:ins>
      <w:del w:id="1449" w:author="Autor">
        <w:r w:rsidR="00A92354" w:rsidRPr="00400238" w:rsidDel="007E0AC6">
          <w:delText>W tych wierszach</w:delText>
        </w:r>
      </w:del>
      <w:ins w:id="1450" w:author="Autor">
        <w:r w:rsidR="007E0AC6">
          <w:t>należy</w:t>
        </w:r>
      </w:ins>
      <w:r w:rsidR="00A92354" w:rsidRPr="00400238">
        <w:t xml:space="preserve"> </w:t>
      </w:r>
      <w:ins w:id="1451" w:author="Autor">
        <w:r w:rsidR="007E0AC6">
          <w:t xml:space="preserve">w arkuszu „Ustawienia” wpisać </w:t>
        </w:r>
        <w:r>
          <w:t>nazwy wykorzystywanych dodatków</w:t>
        </w:r>
        <w:r w:rsidR="007E0AC6">
          <w:t xml:space="preserve"> do substratów (o ile są stosowane)</w:t>
        </w:r>
        <w:r>
          <w:t xml:space="preserve">. Następnie w arkuszu „OPEX …”  </w:t>
        </w:r>
      </w:ins>
      <w:r w:rsidR="00A92354" w:rsidRPr="00400238">
        <w:t>wpis</w:t>
      </w:r>
      <w:ins w:id="1452" w:author="Autor">
        <w:r w:rsidR="007E0AC6">
          <w:t>ać</w:t>
        </w:r>
      </w:ins>
      <w:del w:id="1453" w:author="Autor">
        <w:r w:rsidR="00A92354" w:rsidRPr="00400238" w:rsidDel="007E0AC6">
          <w:delText>ujemy</w:delText>
        </w:r>
      </w:del>
      <w:r w:rsidR="00A92354" w:rsidRPr="00400238">
        <w:t xml:space="preserve"> </w:t>
      </w:r>
      <w:ins w:id="1454" w:author="Autor">
        <w:r>
          <w:t xml:space="preserve">ich </w:t>
        </w:r>
      </w:ins>
      <w:r w:rsidR="00A92354" w:rsidRPr="00400238">
        <w:t>ilości i ceny nabycia</w:t>
      </w:r>
      <w:ins w:id="1455" w:author="Autor">
        <w:r>
          <w:t>.</w:t>
        </w:r>
      </w:ins>
    </w:p>
    <w:p w14:paraId="626F95A3" w14:textId="7E56D8F0" w:rsidR="002D7AB2" w:rsidRPr="00400238" w:rsidDel="00EA07FE" w:rsidRDefault="00EA07FE" w:rsidP="00CE327E">
      <w:pPr>
        <w:jc w:val="both"/>
        <w:rPr>
          <w:del w:id="1456" w:author="Autor"/>
        </w:rPr>
      </w:pPr>
      <w:ins w:id="1457" w:author="Autor">
        <w:r>
          <w:t xml:space="preserve">Można tutaj również wprowadzić nieprzewidziane przez Zamawiającego substraty lub występujące w proponowanym rozwiązaniu materiały, </w:t>
        </w:r>
      </w:ins>
      <w:del w:id="1458" w:author="Autor">
        <w:r w:rsidR="00A92354" w:rsidRPr="00400238" w:rsidDel="00EA07FE">
          <w:delText xml:space="preserve"> różnych specyficznych dodatków, materiałów, substratów, </w:delText>
        </w:r>
      </w:del>
      <w:r w:rsidR="00A92354" w:rsidRPr="00400238">
        <w:t>które nie są ujęte w naprawach i konserwacjach. Otrzymujemy w ten sposób kategorię kosztów bezpośrednich, nie zawartą w innych obliczeniach.</w:t>
      </w:r>
    </w:p>
    <w:p w14:paraId="6DCC826D" w14:textId="08DF194F" w:rsidR="00E165A0" w:rsidRPr="00400238" w:rsidRDefault="00E165A0" w:rsidP="3847C889">
      <w:pPr>
        <w:jc w:val="both"/>
      </w:pPr>
      <w:del w:id="1459" w:author="Autor">
        <w:r w:rsidRPr="00400238" w:rsidDel="00EA07FE">
          <w:delText>Proszę zwrócić szczególną uwagę na wiersze</w:delText>
        </w:r>
        <w:r w:rsidR="001229A4" w:rsidRPr="00400238" w:rsidDel="00EA07FE">
          <w:delText xml:space="preserve"> z</w:delText>
        </w:r>
        <w:r w:rsidRPr="00400238" w:rsidDel="00EA07FE">
          <w:delText>awierają</w:delText>
        </w:r>
        <w:r w:rsidR="001229A4" w:rsidRPr="00400238" w:rsidDel="00EA07FE">
          <w:delText xml:space="preserve">ce </w:delText>
        </w:r>
        <w:r w:rsidRPr="00400238" w:rsidDel="00EA07FE">
          <w:delText xml:space="preserve">prognozy ceny </w:delText>
        </w:r>
        <w:r w:rsidR="0040243D" w:rsidRPr="00400238" w:rsidDel="00EA07FE">
          <w:delText>dla</w:delText>
        </w:r>
        <w:r w:rsidRPr="00400238" w:rsidDel="00EA07FE">
          <w:delText xml:space="preserve"> 2</w:delText>
        </w:r>
        <w:r w:rsidR="0F7F0862" w:rsidRPr="00400238" w:rsidDel="00EA07FE">
          <w:delText>1</w:delText>
        </w:r>
        <w:r w:rsidR="0040243D" w:rsidRPr="00400238" w:rsidDel="00EA07FE">
          <w:delText> </w:delText>
        </w:r>
        <w:r w:rsidRPr="00400238" w:rsidDel="00EA07FE">
          <w:delText>najpopularniejszych substratów wykorzystywanych w biogazowniach</w:delText>
        </w:r>
        <w:r w:rsidR="0040243D" w:rsidRPr="00400238" w:rsidDel="00EA07FE">
          <w:delText>. Rodzaj substratu należy wybrać z listy rozwijanej</w:delText>
        </w:r>
        <w:r w:rsidR="00A529EC" w:rsidRPr="00400238" w:rsidDel="00EA07FE">
          <w:delText xml:space="preserve"> (wiersze </w:delText>
        </w:r>
      </w:del>
      <w:ins w:id="1460" w:author="Autor">
        <w:del w:id="1461" w:author="Autor">
          <w:r w:rsidR="00E34D68" w:rsidDel="00EA07FE">
            <w:delText>51</w:delText>
          </w:r>
        </w:del>
      </w:ins>
      <w:del w:id="1462" w:author="Autor">
        <w:r w:rsidR="00A529EC" w:rsidRPr="00400238" w:rsidDel="00EA07FE">
          <w:delText xml:space="preserve">47 i </w:delText>
        </w:r>
      </w:del>
      <w:ins w:id="1463" w:author="Autor">
        <w:del w:id="1464" w:author="Autor">
          <w:r w:rsidR="00E34D68" w:rsidDel="00EA07FE">
            <w:delText>52</w:delText>
          </w:r>
        </w:del>
      </w:ins>
      <w:del w:id="1465" w:author="Autor">
        <w:r w:rsidR="00A529EC" w:rsidRPr="00400238" w:rsidDel="00EA07FE">
          <w:delText xml:space="preserve">48 w OPEX EC i </w:delText>
        </w:r>
      </w:del>
      <w:ins w:id="1466" w:author="Autor">
        <w:del w:id="1467" w:author="Autor">
          <w:r w:rsidR="00E34D68" w:rsidDel="00EA07FE">
            <w:delText>52 i 53 w OPEX EE oraz 58 i 59</w:delText>
          </w:r>
        </w:del>
      </w:ins>
      <w:del w:id="1468" w:author="Autor">
        <w:r w:rsidR="00A529EC" w:rsidRPr="00400238" w:rsidDel="00EA07FE">
          <w:delText>48,49 w OPEX E+C)</w:delText>
        </w:r>
        <w:r w:rsidR="0040243D" w:rsidRPr="00400238" w:rsidDel="00EA07FE">
          <w:delText xml:space="preserve">. Dla wybranego substratu arkusz z bazy przypisze prognozy ceny dla kolejnych lat. W </w:delText>
        </w:r>
        <w:r w:rsidR="001229A4" w:rsidRPr="00400238" w:rsidDel="00EA07FE">
          <w:delText xml:space="preserve">kolejnych </w:delText>
        </w:r>
        <w:r w:rsidR="0040243D" w:rsidRPr="00400238" w:rsidDel="00EA07FE">
          <w:delText>wierszach należy wpisać zużycie wybranych substratów. W kolejnych wierszach można określić prognozy cenowe innych substratów</w:delText>
        </w:r>
        <w:r w:rsidR="001F5575" w:rsidRPr="00400238" w:rsidDel="00EA07FE">
          <w:delText xml:space="preserve"> lub materiałów, dodatków</w:delText>
        </w:r>
        <w:r w:rsidR="0040243D" w:rsidRPr="00400238" w:rsidDel="00EA07FE">
          <w:delText xml:space="preserve"> nie ujętych</w:delText>
        </w:r>
        <w:r w:rsidR="001F5575" w:rsidRPr="00400238" w:rsidDel="00EA07FE">
          <w:delText xml:space="preserve"> powyżej ani w kosztach podstawowych paliw i energii oraz ryczałtowych wydatkach na konserwacje.</w:delText>
        </w:r>
      </w:del>
    </w:p>
    <w:p w14:paraId="59B4853C" w14:textId="77777777" w:rsidR="00A92354" w:rsidRPr="00400238" w:rsidRDefault="00A92354">
      <w:pPr>
        <w:pStyle w:val="Nagwek3"/>
        <w:pPrChange w:id="1469" w:author="Autor">
          <w:pPr>
            <w:jc w:val="both"/>
          </w:pPr>
        </w:pPrChange>
      </w:pPr>
      <w:r w:rsidRPr="00400238">
        <w:t>Energia dostarczona do odbiorców</w:t>
      </w:r>
    </w:p>
    <w:p w14:paraId="7D682F87" w14:textId="3E4F24BB" w:rsidR="004F6A9B" w:rsidRPr="00400238" w:rsidRDefault="004F6A9B" w:rsidP="00CE327E">
      <w:pPr>
        <w:jc w:val="both"/>
      </w:pPr>
      <w:r w:rsidRPr="00400238">
        <w:t xml:space="preserve">Wiersze dotyczące </w:t>
      </w:r>
      <w:r w:rsidRPr="00400238">
        <w:rPr>
          <w:i/>
          <w:iCs/>
        </w:rPr>
        <w:t>Energii dostarczonej do odbiorców</w:t>
      </w:r>
      <w:r w:rsidRPr="00400238">
        <w:t xml:space="preserve"> są bardzo istotne. </w:t>
      </w:r>
      <w:r w:rsidRPr="00400238">
        <w:rPr>
          <w:u w:val="single"/>
        </w:rPr>
        <w:t xml:space="preserve">Wpisane wartości </w:t>
      </w:r>
      <w:ins w:id="1470" w:author="Autor">
        <w:r w:rsidR="003D1A77">
          <w:rPr>
            <w:u w:val="single"/>
          </w:rPr>
          <w:t>muszą</w:t>
        </w:r>
      </w:ins>
      <w:del w:id="1471" w:author="Autor">
        <w:r w:rsidRPr="00400238" w:rsidDel="003D1A77">
          <w:rPr>
            <w:u w:val="single"/>
          </w:rPr>
          <w:delText>mają</w:delText>
        </w:r>
      </w:del>
      <w:r w:rsidRPr="00400238">
        <w:rPr>
          <w:u w:val="single"/>
        </w:rPr>
        <w:t xml:space="preserve"> być wartościami energii dostarczonej do odbiorców</w:t>
      </w:r>
      <w:ins w:id="1472" w:author="Autor">
        <w:r w:rsidR="00E34D68">
          <w:rPr>
            <w:u w:val="single"/>
          </w:rPr>
          <w:t xml:space="preserve"> pochodzącej z danego źródła</w:t>
        </w:r>
      </w:ins>
      <w:r w:rsidRPr="00400238">
        <w:rPr>
          <w:u w:val="single"/>
        </w:rPr>
        <w:t>, a nie wytworzonej w poszczególnych instalacjach.</w:t>
      </w:r>
      <w:r w:rsidRPr="00400238">
        <w:t xml:space="preserve"> Wytwarzanie powinno </w:t>
      </w:r>
      <w:del w:id="1473" w:author="Autor">
        <w:r w:rsidRPr="00400238" w:rsidDel="003D1A77">
          <w:delText xml:space="preserve">być </w:delText>
        </w:r>
      </w:del>
      <w:ins w:id="1474" w:author="Autor">
        <w:r w:rsidR="003D1A77">
          <w:t>zosta</w:t>
        </w:r>
        <w:r w:rsidR="003D1A77" w:rsidRPr="00400238">
          <w:t xml:space="preserve">ć </w:t>
        </w:r>
      </w:ins>
      <w:r w:rsidRPr="00400238">
        <w:t xml:space="preserve">zatem pomniejszone o straty na </w:t>
      </w:r>
      <w:r w:rsidRPr="00400238">
        <w:lastRenderedPageBreak/>
        <w:t>przesyle, magazynowaniu, czy też sprawność w odniesieniu do zużytych paliw i energii. Mamy tutaj zatem faktyczną strukturę pokrycia zapotrzebowania na ciepło przez wszystkie instalacje wytwórcze.</w:t>
      </w:r>
    </w:p>
    <w:p w14:paraId="392FE2A2" w14:textId="2A331316" w:rsidR="00224F42" w:rsidRDefault="00224F42" w:rsidP="00496415">
      <w:pPr>
        <w:jc w:val="both"/>
        <w:rPr>
          <w:ins w:id="1475" w:author="Autor"/>
        </w:rPr>
      </w:pPr>
      <w:ins w:id="1476" w:author="Autor">
        <w:r>
          <w:t xml:space="preserve">W zależności od charakteru instalacji EC (tylko energia cieplna), EE (tylko energia elektryczna) E+C skoj (energia cieplna i elektryczna) należy wypełnić </w:t>
        </w:r>
        <w:r w:rsidR="003D1A77">
          <w:t xml:space="preserve">dane dla </w:t>
        </w:r>
        <w:r>
          <w:t>odpowiedni</w:t>
        </w:r>
        <w:r w:rsidR="003D1A77">
          <w:t>ego zespołu urządzeń</w:t>
        </w:r>
        <w:del w:id="1477" w:author="Autor">
          <w:r w:rsidDel="003D1A77">
            <w:delText xml:space="preserve"> rodzaj energii</w:delText>
          </w:r>
        </w:del>
        <w:r>
          <w:t>.</w:t>
        </w:r>
      </w:ins>
    </w:p>
    <w:p w14:paraId="5943A50F" w14:textId="7C848843" w:rsidR="00227C2B" w:rsidRPr="00400238" w:rsidRDefault="00224F42" w:rsidP="3847C889">
      <w:pPr>
        <w:jc w:val="both"/>
        <w:rPr>
          <w:moveTo w:id="1478" w:author="Autor"/>
        </w:rPr>
      </w:pPr>
      <w:ins w:id="1479" w:author="Autor">
        <w:r w:rsidRPr="00224F42">
          <w:rPr>
            <w:bCs/>
          </w:rPr>
          <w:t xml:space="preserve">Sprzedana </w:t>
        </w:r>
        <w:del w:id="1480" w:author="Autor">
          <w:r w:rsidRPr="00224F42" w:rsidDel="003D1A77">
            <w:rPr>
              <w:bCs/>
            </w:rPr>
            <w:delText xml:space="preserve">nadwyżka </w:delText>
          </w:r>
        </w:del>
        <w:r w:rsidRPr="00224F42">
          <w:rPr>
            <w:bCs/>
          </w:rPr>
          <w:t>wytworzon</w:t>
        </w:r>
        <w:r w:rsidR="003D1A77">
          <w:rPr>
            <w:bCs/>
          </w:rPr>
          <w:t>a</w:t>
        </w:r>
        <w:del w:id="1481" w:author="Autor">
          <w:r w:rsidRPr="00224F42" w:rsidDel="003D1A77">
            <w:rPr>
              <w:bCs/>
            </w:rPr>
            <w:delText>ej</w:delText>
          </w:r>
        </w:del>
        <w:r w:rsidRPr="00224F42">
          <w:rPr>
            <w:bCs/>
          </w:rPr>
          <w:t xml:space="preserve"> energi</w:t>
        </w:r>
        <w:r w:rsidR="003D1A77">
          <w:rPr>
            <w:bCs/>
          </w:rPr>
          <w:t>a</w:t>
        </w:r>
        <w:del w:id="1482" w:author="Autor">
          <w:r w:rsidRPr="00224F42" w:rsidDel="003D1A77">
            <w:rPr>
              <w:bCs/>
            </w:rPr>
            <w:delText>i</w:delText>
          </w:r>
        </w:del>
        <w:r w:rsidRPr="00224F42">
          <w:rPr>
            <w:bCs/>
          </w:rPr>
          <w:t xml:space="preserve"> elektryczn</w:t>
        </w:r>
        <w:r w:rsidR="003D1A77">
          <w:rPr>
            <w:bCs/>
          </w:rPr>
          <w:t>a</w:t>
        </w:r>
        <w:del w:id="1483" w:author="Autor">
          <w:r w:rsidRPr="00224F42" w:rsidDel="003D1A77">
            <w:rPr>
              <w:bCs/>
            </w:rPr>
            <w:delText>ej</w:delText>
          </w:r>
        </w:del>
      </w:ins>
      <w:moveToRangeStart w:id="1484" w:author="Autor" w:name="move73949006"/>
      <w:moveTo w:id="1485" w:author="Autor">
        <w:r w:rsidR="000D2382" w:rsidRPr="00400238">
          <w:t xml:space="preserve"> dotyczy </w:t>
        </w:r>
        <w:del w:id="1486" w:author="Autor">
          <w:r w:rsidR="000D2382" w:rsidRPr="00400238" w:rsidDel="003D1A77">
            <w:delText xml:space="preserve">dodatkowych </w:delText>
          </w:r>
        </w:del>
        <w:r w:rsidR="000D2382" w:rsidRPr="00400238">
          <w:t>przychodów ze sprzedaży wytworzonej energii elektrycznej (np. w</w:t>
        </w:r>
        <w:r w:rsidR="00C05918" w:rsidRPr="00400238">
          <w:t> </w:t>
        </w:r>
        <w:r w:rsidR="000D2382" w:rsidRPr="00400238">
          <w:t>instalacji fotowoltaicznej), która latem nie została wykorzystana w instalacjach wytwarzających ciepło.</w:t>
        </w:r>
      </w:moveTo>
    </w:p>
    <w:moveToRangeEnd w:id="1484"/>
    <w:p w14:paraId="20F43AFE" w14:textId="7D163D89" w:rsidR="007D35AD" w:rsidRPr="00400238" w:rsidRDefault="00407785" w:rsidP="00C15E0E">
      <w:pPr>
        <w:pStyle w:val="Nagwek3"/>
      </w:pPr>
      <w:r w:rsidRPr="00400238">
        <w:t>Naprawy</w:t>
      </w:r>
    </w:p>
    <w:p w14:paraId="5487D9F2" w14:textId="7B72F2C1" w:rsidR="00407785" w:rsidRPr="00400238" w:rsidRDefault="00407785" w:rsidP="00CE327E">
      <w:pPr>
        <w:jc w:val="both"/>
      </w:pPr>
      <w:r w:rsidRPr="00400238">
        <w:t xml:space="preserve">W kolumnie </w:t>
      </w:r>
      <w:del w:id="1487" w:author="Autor">
        <w:r w:rsidR="00A529EC" w:rsidRPr="00400238" w:rsidDel="00CF6991">
          <w:delText xml:space="preserve">A </w:delText>
        </w:r>
      </w:del>
      <w:ins w:id="1488" w:author="Autor">
        <w:r w:rsidR="00CF6991">
          <w:t>B</w:t>
        </w:r>
        <w:r w:rsidR="00CF6991" w:rsidRPr="00400238">
          <w:t xml:space="preserve"> </w:t>
        </w:r>
        <w:r w:rsidR="00C56C8C">
          <w:t>wskazano</w:t>
        </w:r>
      </w:ins>
      <w:del w:id="1489" w:author="Autor">
        <w:r w:rsidRPr="00400238">
          <w:delText>zaproponowano</w:delText>
        </w:r>
      </w:del>
      <w:r w:rsidRPr="00400238">
        <w:t xml:space="preserve"> </w:t>
      </w:r>
      <w:del w:id="1490" w:author="Autor">
        <w:r w:rsidRPr="00400238" w:rsidDel="003D1A77">
          <w:delText xml:space="preserve">wartości </w:delText>
        </w:r>
      </w:del>
      <w:ins w:id="1491" w:author="Autor">
        <w:r w:rsidR="003D1A77">
          <w:t>współczynniki</w:t>
        </w:r>
        <w:r w:rsidR="003D1A77" w:rsidRPr="00400238">
          <w:t xml:space="preserve"> </w:t>
        </w:r>
      </w:ins>
      <w:r w:rsidRPr="00400238">
        <w:t xml:space="preserve">rocznych kosztów </w:t>
      </w:r>
      <w:r w:rsidRPr="00400238">
        <w:rPr>
          <w:i/>
          <w:iCs/>
        </w:rPr>
        <w:t>napraw</w:t>
      </w:r>
      <w:r w:rsidRPr="00400238">
        <w:t xml:space="preserve"> jako procent nakładu początkowego na </w:t>
      </w:r>
      <w:ins w:id="1492" w:author="Autor">
        <w:r w:rsidR="003D1A77">
          <w:t xml:space="preserve">dany </w:t>
        </w:r>
      </w:ins>
      <w:r w:rsidRPr="00400238">
        <w:t xml:space="preserve">środek trwały. </w:t>
      </w:r>
      <w:r w:rsidRPr="00400238">
        <w:rPr>
          <w:u w:val="single"/>
        </w:rPr>
        <w:t xml:space="preserve">Wartości </w:t>
      </w:r>
      <w:del w:id="1493" w:author="Autor">
        <w:r w:rsidRPr="00400238">
          <w:rPr>
            <w:u w:val="single"/>
          </w:rPr>
          <w:delText xml:space="preserve">nie </w:delText>
        </w:r>
      </w:del>
      <w:r w:rsidRPr="00400238">
        <w:rPr>
          <w:u w:val="single"/>
        </w:rPr>
        <w:t>przeliczają się automatycznie</w:t>
      </w:r>
      <w:r w:rsidRPr="00400238">
        <w:t xml:space="preserve">. </w:t>
      </w:r>
      <w:ins w:id="1494" w:author="Autor">
        <w:r w:rsidR="007B5ECD">
          <w:t>W przypadku technologii, dla których zaproponowane wartości są znacząc</w:t>
        </w:r>
        <w:del w:id="1495" w:author="Autor">
          <w:r w:rsidR="007B5ECD" w:rsidDel="00CF6991">
            <w:delText>ą</w:delText>
          </w:r>
        </w:del>
        <w:r w:rsidR="00CF6991">
          <w:t>o</w:t>
        </w:r>
        <w:r w:rsidR="007B5ECD">
          <w:t xml:space="preserve"> różne od </w:t>
        </w:r>
        <w:del w:id="1496" w:author="Autor">
          <w:r w:rsidR="007B5ECD" w:rsidDel="00CF6991">
            <w:delText>spodziewanych</w:delText>
          </w:r>
        </w:del>
        <w:r w:rsidR="00CF6991">
          <w:t>prognozowanych przez</w:t>
        </w:r>
        <w:r w:rsidR="007B5ECD">
          <w:t xml:space="preserve"> </w:t>
        </w:r>
      </w:ins>
      <w:r w:rsidRPr="00400238">
        <w:t>Wykonawc</w:t>
      </w:r>
      <w:ins w:id="1497" w:author="Autor">
        <w:r w:rsidR="00CF6991">
          <w:t>ę, zanim Wykonawca zmieni wartość w kolumnie B</w:t>
        </w:r>
      </w:ins>
      <w:del w:id="1498" w:author="Autor">
        <w:r w:rsidRPr="00400238" w:rsidDel="00CF6991">
          <w:delText>y</w:delText>
        </w:r>
      </w:del>
      <w:r w:rsidRPr="00400238">
        <w:t xml:space="preserve"> win</w:t>
      </w:r>
      <w:del w:id="1499" w:author="Autor">
        <w:r w:rsidRPr="00400238" w:rsidDel="00CF6991">
          <w:delText>n</w:delText>
        </w:r>
      </w:del>
      <w:r w:rsidRPr="00400238">
        <w:t>i</w:t>
      </w:r>
      <w:ins w:id="1500" w:author="Autor">
        <w:r w:rsidR="00CF6991">
          <w:t>en potrzebę zmiany</w:t>
        </w:r>
      </w:ins>
      <w:del w:id="1501" w:author="Autor">
        <w:r w:rsidRPr="00400238" w:rsidDel="00CF6991">
          <w:delText xml:space="preserve"> </w:delText>
        </w:r>
      </w:del>
      <w:ins w:id="1502" w:author="Autor">
        <w:del w:id="1503" w:author="Autor">
          <w:r w:rsidR="007B5ECD" w:rsidDel="00CF6991">
            <w:delText>to</w:delText>
          </w:r>
        </w:del>
      </w:ins>
      <w:del w:id="1504" w:author="Autor">
        <w:r w:rsidRPr="00400238">
          <w:delText xml:space="preserve">wpisać proponowane kwoty. W przypadku gdy będą one znacząco odbiegały od propozycji w kolumnie </w:delText>
        </w:r>
        <w:r w:rsidR="00A529EC" w:rsidRPr="00400238">
          <w:delText>A</w:delText>
        </w:r>
        <w:r w:rsidRPr="00400238">
          <w:delText xml:space="preserve">, </w:delText>
        </w:r>
        <w:r w:rsidR="00647C1B" w:rsidRPr="00400238">
          <w:delText>Wykonawcy muszą</w:delText>
        </w:r>
      </w:del>
      <w:r w:rsidR="00647C1B" w:rsidRPr="00400238">
        <w:t xml:space="preserve"> uzasadnić </w:t>
      </w:r>
      <w:ins w:id="1505" w:author="Autor">
        <w:r w:rsidR="007B5ECD">
          <w:t xml:space="preserve">i wystąpić </w:t>
        </w:r>
        <w:r w:rsidR="00CF6991">
          <w:t xml:space="preserve">do Zamawiającego </w:t>
        </w:r>
        <w:r w:rsidR="007B5ECD">
          <w:t xml:space="preserve">o </w:t>
        </w:r>
        <w:r w:rsidR="00CF6991">
          <w:t xml:space="preserve">dopuszczenie </w:t>
        </w:r>
        <w:r w:rsidR="007B5ECD">
          <w:t>zmian</w:t>
        </w:r>
        <w:r w:rsidR="00CF6991">
          <w:t>y</w:t>
        </w:r>
        <w:del w:id="1506" w:author="Autor">
          <w:r w:rsidR="007B5ECD" w:rsidDel="00CF6991">
            <w:delText>ę</w:delText>
          </w:r>
        </w:del>
        <w:r w:rsidR="007B5ECD">
          <w:t>.</w:t>
        </w:r>
        <w:r w:rsidR="00496415" w:rsidRPr="00400238">
          <w:t xml:space="preserve"> </w:t>
        </w:r>
      </w:ins>
      <w:del w:id="1507" w:author="Autor">
        <w:r w:rsidR="00647C1B" w:rsidRPr="00400238">
          <w:delText>te wartości.</w:delText>
        </w:r>
        <w:r w:rsidR="00A529EC" w:rsidRPr="00400238">
          <w:delText xml:space="preserve"> W okresie gwarancyjnym wartości mogą być równe 0.</w:delText>
        </w:r>
      </w:del>
    </w:p>
    <w:p w14:paraId="7AC0F12D" w14:textId="77777777" w:rsidR="00647C1B" w:rsidRPr="00400238" w:rsidRDefault="00647C1B" w:rsidP="00C15E0E">
      <w:pPr>
        <w:pStyle w:val="Nagwek3"/>
      </w:pPr>
      <w:r w:rsidRPr="00400238">
        <w:t>Konserwacje i przeglądy</w:t>
      </w:r>
    </w:p>
    <w:p w14:paraId="56F14A80" w14:textId="6EBD2104" w:rsidR="00647C1B" w:rsidDel="009F3B68" w:rsidRDefault="00647C1B" w:rsidP="00CE327E">
      <w:pPr>
        <w:jc w:val="both"/>
        <w:rPr>
          <w:del w:id="1508" w:author="Autor"/>
        </w:rPr>
      </w:pPr>
      <w:del w:id="1509" w:author="Autor">
        <w:r w:rsidRPr="00400238" w:rsidDel="003D1A77">
          <w:delText xml:space="preserve">Zakres </w:delText>
        </w:r>
      </w:del>
      <w:ins w:id="1510" w:author="Autor">
        <w:r w:rsidR="003D1A77">
          <w:t>Obszar</w:t>
        </w:r>
        <w:r w:rsidR="003D1A77" w:rsidRPr="00400238">
          <w:t xml:space="preserve"> </w:t>
        </w:r>
      </w:ins>
      <w:r w:rsidRPr="00400238">
        <w:t xml:space="preserve">arkusza dla </w:t>
      </w:r>
      <w:ins w:id="1511" w:author="Autor">
        <w:r w:rsidR="003D1A77">
          <w:t xml:space="preserve">wprowadzenia </w:t>
        </w:r>
      </w:ins>
      <w:r w:rsidRPr="00400238">
        <w:t xml:space="preserve">kosztów </w:t>
      </w:r>
      <w:r w:rsidRPr="00400238">
        <w:rPr>
          <w:i/>
          <w:iCs/>
        </w:rPr>
        <w:t>konserwacji i przeglądów</w:t>
      </w:r>
      <w:r w:rsidRPr="00400238">
        <w:t xml:space="preserve"> został skonstruowany w podobny sposób jak dla </w:t>
      </w:r>
      <w:r w:rsidRPr="00400238">
        <w:rPr>
          <w:i/>
          <w:iCs/>
        </w:rPr>
        <w:t>napraw</w:t>
      </w:r>
      <w:r w:rsidRPr="00400238">
        <w:t xml:space="preserve">. W kolumnie </w:t>
      </w:r>
      <w:ins w:id="1512" w:author="Autor">
        <w:r w:rsidR="001E70C6">
          <w:t>B</w:t>
        </w:r>
      </w:ins>
      <w:del w:id="1513" w:author="Autor">
        <w:r w:rsidR="00A529EC" w:rsidRPr="00400238" w:rsidDel="001E70C6">
          <w:delText>A</w:delText>
        </w:r>
      </w:del>
      <w:r w:rsidR="00A529EC" w:rsidRPr="00400238">
        <w:t xml:space="preserve"> </w:t>
      </w:r>
      <w:del w:id="1514" w:author="Autor">
        <w:r w:rsidRPr="00400238" w:rsidDel="001E70C6">
          <w:delText xml:space="preserve">zaproponowano </w:delText>
        </w:r>
      </w:del>
      <w:ins w:id="1515" w:author="Autor">
        <w:r w:rsidR="001E70C6" w:rsidRPr="00400238">
          <w:t>zap</w:t>
        </w:r>
        <w:r w:rsidR="001E70C6">
          <w:t>isano</w:t>
        </w:r>
        <w:r w:rsidR="001E70C6" w:rsidRPr="00400238">
          <w:t xml:space="preserve"> </w:t>
        </w:r>
      </w:ins>
      <w:del w:id="1516" w:author="Autor">
        <w:r w:rsidRPr="00400238" w:rsidDel="003D1A77">
          <w:delText xml:space="preserve">wartości </w:delText>
        </w:r>
      </w:del>
      <w:ins w:id="1517" w:author="Autor">
        <w:r w:rsidR="003D1A77">
          <w:t>współczynnik obliczania</w:t>
        </w:r>
        <w:r w:rsidR="003D1A77" w:rsidRPr="00400238">
          <w:t xml:space="preserve"> </w:t>
        </w:r>
      </w:ins>
      <w:r w:rsidRPr="00400238">
        <w:t xml:space="preserve">rocznych kosztów </w:t>
      </w:r>
      <w:r w:rsidRPr="00400238">
        <w:rPr>
          <w:i/>
          <w:iCs/>
        </w:rPr>
        <w:t>konserwacji i przeglądów</w:t>
      </w:r>
      <w:r w:rsidRPr="00400238">
        <w:t xml:space="preserve"> jako procent nakładu początkowego na środek trwały. Wartości </w:t>
      </w:r>
      <w:del w:id="1518" w:author="Autor">
        <w:r w:rsidRPr="00400238">
          <w:delText xml:space="preserve">również nie </w:delText>
        </w:r>
      </w:del>
      <w:r w:rsidRPr="00400238">
        <w:t xml:space="preserve">przeliczają się automatycznie. </w:t>
      </w:r>
      <w:ins w:id="1519" w:author="Autor">
        <w:r w:rsidR="007B5ECD">
          <w:t xml:space="preserve">W przypadku technologii, dla których zaproponowane wartości są </w:t>
        </w:r>
        <w:r w:rsidR="001E70C6">
          <w:t xml:space="preserve">znacząco różne od prognozowanych przez </w:t>
        </w:r>
        <w:r w:rsidR="001E70C6" w:rsidRPr="00400238">
          <w:t>Wykonawc</w:t>
        </w:r>
        <w:r w:rsidR="001E70C6">
          <w:t>ę, zanim Wykonawca zmieni wartość w kolumnie B</w:t>
        </w:r>
        <w:r w:rsidR="001E70C6" w:rsidRPr="00400238">
          <w:t xml:space="preserve"> wini</w:t>
        </w:r>
        <w:r w:rsidR="001E70C6">
          <w:t>en potrzebę zmiany</w:t>
        </w:r>
        <w:r w:rsidR="001E70C6" w:rsidRPr="00400238">
          <w:t xml:space="preserve"> uzasadnić </w:t>
        </w:r>
        <w:r w:rsidR="001E70C6">
          <w:t>i wystąpić do Zamawiającego o dopuszczenie zmiany.</w:t>
        </w:r>
        <w:del w:id="1520" w:author="Autor">
          <w:r w:rsidR="007B5ECD" w:rsidDel="001E70C6">
            <w:delText xml:space="preserve">znaczącą różne od spodziewanych </w:delText>
          </w:r>
        </w:del>
      </w:ins>
      <w:del w:id="1521" w:author="Autor">
        <w:r w:rsidRPr="00400238" w:rsidDel="001E70C6">
          <w:delText xml:space="preserve">Wykonawcy winni </w:delText>
        </w:r>
      </w:del>
      <w:ins w:id="1522" w:author="Autor">
        <w:del w:id="1523" w:author="Autor">
          <w:r w:rsidR="007B5ECD" w:rsidDel="001E70C6">
            <w:delText>to</w:delText>
          </w:r>
        </w:del>
      </w:ins>
      <w:del w:id="1524" w:author="Autor">
        <w:r w:rsidRPr="00400238" w:rsidDel="001E70C6">
          <w:delText>wpisać</w:delText>
        </w:r>
        <w:r w:rsidDel="001E70C6">
          <w:delText xml:space="preserve"> proponowane kwoty. W przypadku gdy będą one znacząco odbiegały od propozycji w kolumnie </w:delText>
        </w:r>
        <w:r w:rsidR="00A529EC" w:rsidDel="001E70C6">
          <w:delText>A</w:delText>
        </w:r>
        <w:r w:rsidDel="001E70C6">
          <w:delText xml:space="preserve">, Wykonawcy muszą uzasadnić </w:delText>
        </w:r>
      </w:del>
      <w:ins w:id="1525" w:author="Autor">
        <w:del w:id="1526" w:author="Autor">
          <w:r w:rsidR="007B5ECD" w:rsidDel="001E70C6">
            <w:delText>i wystąpić o zmianę.</w:delText>
          </w:r>
        </w:del>
        <w:r w:rsidR="007B5ECD" w:rsidRPr="00400238">
          <w:t xml:space="preserve"> </w:t>
        </w:r>
      </w:ins>
      <w:del w:id="1527" w:author="Autor">
        <w:r>
          <w:delText>te wartości.</w:delText>
        </w:r>
      </w:del>
    </w:p>
    <w:p w14:paraId="3ACD6F2B" w14:textId="77777777" w:rsidR="00496415" w:rsidRDefault="00496415" w:rsidP="00496415">
      <w:pPr>
        <w:jc w:val="both"/>
        <w:rPr>
          <w:ins w:id="1528" w:author="Autor"/>
        </w:rPr>
      </w:pPr>
      <w:ins w:id="1529" w:author="Autor">
        <w:del w:id="1530" w:author="Autor">
          <w:r w:rsidDel="009F3B68">
            <w:delText>.</w:delText>
          </w:r>
        </w:del>
      </w:ins>
    </w:p>
    <w:p w14:paraId="01C3F3C9" w14:textId="77777777" w:rsidR="00647C1B" w:rsidRDefault="00647C1B" w:rsidP="00C15E0E">
      <w:pPr>
        <w:pStyle w:val="Nagwek3"/>
      </w:pPr>
      <w:r w:rsidRPr="00647C1B">
        <w:t xml:space="preserve">Koszt obsługi/wynagrodzeń WYTWARZANIA </w:t>
      </w:r>
    </w:p>
    <w:p w14:paraId="556C0CFB" w14:textId="31CDBF20" w:rsidR="000B2B07" w:rsidRDefault="00647C1B" w:rsidP="00647C1B">
      <w:pPr>
        <w:jc w:val="both"/>
      </w:pPr>
      <w:del w:id="1531" w:author="Autor">
        <w:r w:rsidDel="001E70C6">
          <w:delText xml:space="preserve">Zakres </w:delText>
        </w:r>
      </w:del>
      <w:ins w:id="1532" w:author="Autor">
        <w:r w:rsidR="001E70C6">
          <w:t xml:space="preserve">Wiersze </w:t>
        </w:r>
      </w:ins>
      <w:r>
        <w:t xml:space="preserve">arkusza dla </w:t>
      </w:r>
      <w:r w:rsidRPr="3847C889">
        <w:rPr>
          <w:i/>
          <w:iCs/>
        </w:rPr>
        <w:t xml:space="preserve">Koszt obsługi/wynagrodzeń WYTWARZANIA </w:t>
      </w:r>
      <w:r>
        <w:t>umożliwia</w:t>
      </w:r>
      <w:ins w:id="1533" w:author="Autor">
        <w:r w:rsidR="001E70C6">
          <w:t>ją</w:t>
        </w:r>
      </w:ins>
      <w:r>
        <w:t xml:space="preserve"> wprowadzenie</w:t>
      </w:r>
      <w:r w:rsidR="00124A73">
        <w:t xml:space="preserve"> </w:t>
      </w:r>
      <w:del w:id="1534" w:author="Autor">
        <w:r w:rsidR="00124A73" w:rsidDel="001E70C6">
          <w:delText>tych</w:delText>
        </w:r>
        <w:r w:rsidDel="001E70C6">
          <w:delText xml:space="preserve"> </w:delText>
        </w:r>
      </w:del>
      <w:r>
        <w:t xml:space="preserve">kosztów </w:t>
      </w:r>
      <w:r w:rsidR="00124A73">
        <w:t>na dwa sposoby</w:t>
      </w:r>
      <w:ins w:id="1535" w:author="Autor">
        <w:r w:rsidR="00CD798B">
          <w:t>: koszty określone kwotą lub wynikające z roboczogodzin</w:t>
        </w:r>
      </w:ins>
      <w:del w:id="1536" w:author="Autor">
        <w:r w:rsidR="00124A73" w:rsidDel="00A40D1B">
          <w:delText xml:space="preserve"> (łącznie lub rozdzielnie)</w:delText>
        </w:r>
      </w:del>
      <w:r w:rsidR="00124A73">
        <w:t>. Pierwsz</w:t>
      </w:r>
      <w:r w:rsidR="00223759">
        <w:t>e</w:t>
      </w:r>
      <w:r w:rsidR="00124A73">
        <w:t xml:space="preserve"> pięć wierszy </w:t>
      </w:r>
      <w:del w:id="1537" w:author="Autor">
        <w:r w:rsidR="00124A73" w:rsidDel="00CD798B">
          <w:delText xml:space="preserve">powinno </w:delText>
        </w:r>
        <w:r w:rsidR="00124A73" w:rsidDel="004F4056">
          <w:delText>by</w:delText>
        </w:r>
        <w:r w:rsidR="00124A73" w:rsidDel="00CD798B">
          <w:delText>ć</w:delText>
        </w:r>
      </w:del>
      <w:ins w:id="1538" w:author="Autor">
        <w:r w:rsidR="00CD798B">
          <w:t>należy</w:t>
        </w:r>
      </w:ins>
      <w:r w:rsidR="00124A73">
        <w:t xml:space="preserve"> uzupełni</w:t>
      </w:r>
      <w:ins w:id="1539" w:author="Autor">
        <w:r w:rsidR="00CD798B">
          <w:t>ć</w:t>
        </w:r>
      </w:ins>
      <w:del w:id="1540" w:author="Autor">
        <w:r w:rsidR="00124A73" w:rsidDel="00CD798B">
          <w:delText>one</w:delText>
        </w:r>
      </w:del>
      <w:r w:rsidR="00124A73">
        <w:t xml:space="preserve"> </w:t>
      </w:r>
      <w:ins w:id="1541" w:author="Autor">
        <w:r w:rsidR="00CD798B">
          <w:t xml:space="preserve">prognozowanymi </w:t>
        </w:r>
      </w:ins>
      <w:r w:rsidR="00124A73">
        <w:t>wartościami kosztów obsługi</w:t>
      </w:r>
      <w:ins w:id="1542" w:author="Autor">
        <w:r w:rsidR="00CD798B">
          <w:t>, uwzględniając</w:t>
        </w:r>
      </w:ins>
      <w:del w:id="1543" w:author="Autor">
        <w:r w:rsidR="00124A73" w:rsidDel="00CD798B">
          <w:delText xml:space="preserve"> wyrażonymi ich faktycznymi</w:delText>
        </w:r>
        <w:r w:rsidR="006A3AAC" w:rsidDel="00CD798B">
          <w:delText>, realnymi</w:delText>
        </w:r>
        <w:r w:rsidR="00124A73" w:rsidDel="00CD798B">
          <w:delText xml:space="preserve"> wartościami. Takie podejście znajdzie zastosowanie</w:delText>
        </w:r>
      </w:del>
      <w:r w:rsidR="00124A73">
        <w:t xml:space="preserve"> szczególnie </w:t>
      </w:r>
      <w:ins w:id="1544" w:author="Autor">
        <w:r w:rsidR="00CD798B">
          <w:t xml:space="preserve">koszty </w:t>
        </w:r>
      </w:ins>
      <w:del w:id="1545" w:author="Autor">
        <w:r w:rsidR="00124A73" w:rsidDel="00CD798B">
          <w:delText xml:space="preserve">w przypadku </w:delText>
        </w:r>
      </w:del>
      <w:r w:rsidR="00124A73">
        <w:t xml:space="preserve">obsługi zleconej, ale </w:t>
      </w:r>
      <w:del w:id="1546" w:author="Autor">
        <w:r w:rsidR="00124A73" w:rsidDel="00CD798B">
          <w:delText>nie tylko</w:delText>
        </w:r>
      </w:del>
      <w:ins w:id="1547" w:author="Autor">
        <w:r w:rsidR="00CD798B">
          <w:t>również koszty innych prac realizowanych przez osoby nie będące pracownikiem</w:t>
        </w:r>
      </w:ins>
      <w:r w:rsidR="00124A73">
        <w:t xml:space="preserve">. Kolejne trzy wiersze </w:t>
      </w:r>
      <w:ins w:id="1548" w:author="Autor">
        <w:r w:rsidR="00CD798B">
          <w:t xml:space="preserve">służą do </w:t>
        </w:r>
      </w:ins>
      <w:r w:rsidR="00124A73">
        <w:t>wylicz</w:t>
      </w:r>
      <w:ins w:id="1549" w:author="Autor">
        <w:r w:rsidR="00CD798B">
          <w:t>enia</w:t>
        </w:r>
      </w:ins>
      <w:del w:id="1550" w:author="Autor">
        <w:r w:rsidR="00124A73" w:rsidDel="00CD798B">
          <w:delText>ają</w:delText>
        </w:r>
      </w:del>
      <w:r w:rsidR="00124A73">
        <w:t xml:space="preserve"> koszt</w:t>
      </w:r>
      <w:ins w:id="1551" w:author="Autor">
        <w:r w:rsidR="00CD798B">
          <w:t>u</w:t>
        </w:r>
      </w:ins>
      <w:r w:rsidR="00124A73">
        <w:t xml:space="preserve"> obsługi </w:t>
      </w:r>
      <w:ins w:id="1552" w:author="Autor">
        <w:r w:rsidR="009F3B68">
          <w:t xml:space="preserve">wykonywanej przez pracowników </w:t>
        </w:r>
      </w:ins>
      <w:r w:rsidR="00124A73">
        <w:t xml:space="preserve">na podstawie liczby godzin przeznaczonych do obsługi wszystkich urządzeń </w:t>
      </w:r>
      <w:ins w:id="1553" w:author="Autor">
        <w:r w:rsidR="004F4056">
          <w:t xml:space="preserve">danej grupy </w:t>
        </w:r>
      </w:ins>
      <w:r w:rsidR="00124A73">
        <w:t xml:space="preserve">w skali roku (znajdzie zatem zastosowanie przede wszystkim do rozliczania </w:t>
      </w:r>
      <w:r w:rsidR="000B2B07">
        <w:t>pracowników etatowych</w:t>
      </w:r>
      <w:r w:rsidR="00223759">
        <w:t>)</w:t>
      </w:r>
      <w:r w:rsidR="000B2B07">
        <w:t xml:space="preserve">. </w:t>
      </w:r>
      <w:r w:rsidR="00223759">
        <w:t>Nie wolno zmieniać stawek godzinowych, które zawierają prognozę średnich stawek godzinowych w ciepłownictwie zawierających ZUS.</w:t>
      </w:r>
      <w:ins w:id="1554" w:author="Autor">
        <w:r w:rsidR="009F3B68">
          <w:t xml:space="preserve"> Koszty prac zleconych i pracowników etatowych są sumowane.</w:t>
        </w:r>
      </w:ins>
    </w:p>
    <w:p w14:paraId="2D3AE469" w14:textId="77777777" w:rsidR="00647C1B" w:rsidRDefault="000B2B07" w:rsidP="00C15E0E">
      <w:pPr>
        <w:pStyle w:val="Nagwek3"/>
      </w:pPr>
      <w:r w:rsidRPr="000B2B07">
        <w:t>Narzut kosztów ogólnych</w:t>
      </w:r>
      <w:r w:rsidR="00124A73" w:rsidRPr="000B2B07">
        <w:t xml:space="preserve"> </w:t>
      </w:r>
    </w:p>
    <w:p w14:paraId="475957DA" w14:textId="3723AB1C" w:rsidR="000B2B07" w:rsidRPr="002F5598" w:rsidRDefault="006A3AAC" w:rsidP="00647C1B">
      <w:pPr>
        <w:jc w:val="both"/>
      </w:pPr>
      <w:del w:id="1555" w:author="Autor">
        <w:r w:rsidRPr="002F5598" w:rsidDel="00392486">
          <w:delText>P</w:delText>
        </w:r>
        <w:r w:rsidR="0079149D" w:rsidRPr="002F5598" w:rsidDel="00392486">
          <w:delText xml:space="preserve">oziom </w:delText>
        </w:r>
      </w:del>
      <w:ins w:id="1556" w:author="Autor">
        <w:r w:rsidR="00392486">
          <w:t>Wartości</w:t>
        </w:r>
        <w:r w:rsidR="00392486" w:rsidRPr="002F5598">
          <w:t xml:space="preserve"> </w:t>
        </w:r>
      </w:ins>
      <w:r w:rsidR="0079149D" w:rsidRPr="002F5598">
        <w:t>narzutu kosztów ogólnych</w:t>
      </w:r>
      <w:r w:rsidRPr="002F5598">
        <w:t xml:space="preserve"> wylicza</w:t>
      </w:r>
      <w:ins w:id="1557" w:author="Autor">
        <w:r w:rsidR="00CD798B">
          <w:t>ne</w:t>
        </w:r>
      </w:ins>
      <w:r w:rsidRPr="002F5598">
        <w:t xml:space="preserve"> </w:t>
      </w:r>
      <w:del w:id="1558" w:author="Autor">
        <w:r w:rsidRPr="002F5598" w:rsidDel="00CD798B">
          <w:delText xml:space="preserve">się </w:delText>
        </w:r>
      </w:del>
      <w:ins w:id="1559" w:author="Autor">
        <w:r w:rsidR="00CD798B" w:rsidRPr="002F5598">
          <w:t>s</w:t>
        </w:r>
        <w:r w:rsidR="00CD798B">
          <w:t>ą</w:t>
        </w:r>
        <w:r w:rsidR="00CD798B" w:rsidRPr="002F5598">
          <w:t xml:space="preserve"> </w:t>
        </w:r>
      </w:ins>
      <w:r w:rsidRPr="002F5598">
        <w:t>automatycznie i stanowi</w:t>
      </w:r>
      <w:ins w:id="1560" w:author="Autor">
        <w:r w:rsidR="00CD798B">
          <w:t>ą</w:t>
        </w:r>
      </w:ins>
      <w:r w:rsidRPr="002F5598">
        <w:t xml:space="preserve"> 10 % kosztów paliw</w:t>
      </w:r>
      <w:r w:rsidR="00EE6EC0" w:rsidRPr="002F5598">
        <w:t>, energii napraw i konserwacji</w:t>
      </w:r>
      <w:r w:rsidR="0079149D" w:rsidRPr="002F5598">
        <w:t xml:space="preserve">. </w:t>
      </w:r>
      <w:r w:rsidR="00EE6EC0" w:rsidRPr="002F5598">
        <w:t xml:space="preserve">W przypadku, gdy </w:t>
      </w:r>
      <w:ins w:id="1561" w:author="Autor">
        <w:r w:rsidR="00CD798B">
          <w:t xml:space="preserve">założony przez Zamawiającego odsetek 10% </w:t>
        </w:r>
      </w:ins>
      <w:del w:id="1562" w:author="Autor">
        <w:r w:rsidR="00EE6EC0" w:rsidRPr="002F5598" w:rsidDel="00CD798B">
          <w:delText xml:space="preserve">ta metoda </w:delText>
        </w:r>
      </w:del>
      <w:r w:rsidR="00EE6EC0" w:rsidRPr="002F5598">
        <w:t>nie odzwierciedla faktycznych kosztów w tej grupie Wykonawca uzasadni</w:t>
      </w:r>
      <w:ins w:id="1563" w:author="Autor">
        <w:r w:rsidR="00CD798B">
          <w:t>a</w:t>
        </w:r>
        <w:r w:rsidR="00392486">
          <w:t xml:space="preserve"> potrzebę</w:t>
        </w:r>
      </w:ins>
      <w:r w:rsidR="00EE6EC0" w:rsidRPr="002F5598">
        <w:t xml:space="preserve"> jej </w:t>
      </w:r>
      <w:r w:rsidR="00EE6EC0" w:rsidRPr="002F5598">
        <w:lastRenderedPageBreak/>
        <w:t>zmian</w:t>
      </w:r>
      <w:ins w:id="1564" w:author="Autor">
        <w:r w:rsidR="00392486">
          <w:t>y</w:t>
        </w:r>
      </w:ins>
      <w:del w:id="1565" w:author="Autor">
        <w:r w:rsidR="00EE6EC0" w:rsidRPr="002F5598" w:rsidDel="00392486">
          <w:delText>ę</w:delText>
        </w:r>
      </w:del>
      <w:r w:rsidR="00EE6EC0" w:rsidRPr="002F5598">
        <w:t xml:space="preserve"> i przedstawi</w:t>
      </w:r>
      <w:ins w:id="1566" w:author="Autor">
        <w:r w:rsidR="00CD798B">
          <w:t>a</w:t>
        </w:r>
      </w:ins>
      <w:r w:rsidR="00EE6EC0" w:rsidRPr="002F5598">
        <w:t xml:space="preserve"> </w:t>
      </w:r>
      <w:del w:id="1567" w:author="Autor">
        <w:r w:rsidR="00EE6EC0" w:rsidRPr="002F5598" w:rsidDel="00CD798B">
          <w:delText xml:space="preserve">odpowiednią </w:delText>
        </w:r>
      </w:del>
      <w:r w:rsidR="00EE6EC0" w:rsidRPr="002F5598">
        <w:t>propozycję.</w:t>
      </w:r>
      <w:del w:id="1568" w:author="Autor">
        <w:r w:rsidR="0079149D" w:rsidRPr="002F5598" w:rsidDel="00392486">
          <w:delText xml:space="preserve"> </w:delText>
        </w:r>
      </w:del>
      <w:ins w:id="1569" w:author="Autor">
        <w:r w:rsidR="00392486">
          <w:t xml:space="preserve"> Dla zmiany współczynnika narzutu na inną wartość niż 10% konieczne jest uzyskanie zgody Zamawiającego.</w:t>
        </w:r>
      </w:ins>
    </w:p>
    <w:p w14:paraId="498C1984" w14:textId="11F49352" w:rsidR="00F62686" w:rsidRPr="002F5598" w:rsidRDefault="00F62686" w:rsidP="00647C1B">
      <w:pPr>
        <w:jc w:val="both"/>
      </w:pPr>
      <w:r>
        <w:t xml:space="preserve">Wykonawca </w:t>
      </w:r>
      <w:del w:id="1570" w:author="Autor">
        <w:r w:rsidDel="00392486">
          <w:delText xml:space="preserve">powinien </w:delText>
        </w:r>
      </w:del>
      <w:r>
        <w:t>określ</w:t>
      </w:r>
      <w:ins w:id="1571" w:author="Autor">
        <w:r w:rsidR="00392486">
          <w:t>a</w:t>
        </w:r>
      </w:ins>
      <w:del w:id="1572" w:author="Autor">
        <w:r w:rsidDel="00392486">
          <w:delText>ić</w:delText>
        </w:r>
      </w:del>
      <w:r>
        <w:t xml:space="preserve"> także nieujęte w innych miejscach koszty </w:t>
      </w:r>
      <w:del w:id="1573" w:author="Autor">
        <w:r w:rsidR="668A9FC4" w:rsidDel="00392486">
          <w:delText xml:space="preserve">unikalne </w:delText>
        </w:r>
      </w:del>
      <w:ins w:id="1574" w:author="Autor">
        <w:r w:rsidR="00392486">
          <w:t xml:space="preserve">specyficzne </w:t>
        </w:r>
      </w:ins>
      <w:r>
        <w:t>dla zaproponowan</w:t>
      </w:r>
      <w:ins w:id="1575" w:author="Autor">
        <w:r w:rsidR="00392486">
          <w:t>ej</w:t>
        </w:r>
      </w:ins>
      <w:del w:id="1576" w:author="Autor">
        <w:r w:rsidDel="00392486">
          <w:delText>ych</w:delText>
        </w:r>
      </w:del>
      <w:r>
        <w:t xml:space="preserve"> technologii oraz wydatki publiczne na</w:t>
      </w:r>
      <w:r w:rsidR="62E16F5B">
        <w:t>:</w:t>
      </w:r>
      <w:r>
        <w:t xml:space="preserve"> koncesje, podatki, opłaty środowiskowe itp.</w:t>
      </w:r>
    </w:p>
    <w:p w14:paraId="1EBBB632" w14:textId="77777777" w:rsidR="00F62686" w:rsidRPr="002F5598" w:rsidRDefault="001229A4" w:rsidP="00647C1B">
      <w:pPr>
        <w:jc w:val="both"/>
        <w:rPr>
          <w:del w:id="1577" w:author="Autor"/>
        </w:rPr>
      </w:pPr>
      <w:del w:id="1578" w:author="Autor">
        <w:r>
          <w:delText>N</w:delText>
        </w:r>
        <w:r w:rsidR="00EE6EC0" w:rsidRPr="002F5598">
          <w:delText>ależy wpisać wolumen wytwarzania objęty uprawnieniem do emisji CO</w:delText>
        </w:r>
        <w:r w:rsidR="00EE6EC0" w:rsidRPr="002F5598">
          <w:rPr>
            <w:vertAlign w:val="subscript"/>
          </w:rPr>
          <w:delText>2</w:delText>
        </w:r>
        <w:r w:rsidR="00EE6EC0" w:rsidRPr="002F5598">
          <w:delText>. Ceny uprawnień do emisji pobierane są automatycznie.</w:delText>
        </w:r>
      </w:del>
    </w:p>
    <w:p w14:paraId="22495C74" w14:textId="197F5322" w:rsidR="00EE6EC0" w:rsidRPr="00400238" w:rsidDel="00CD798B" w:rsidRDefault="00EE6EC0" w:rsidP="00EE6EC0">
      <w:pPr>
        <w:jc w:val="both"/>
        <w:rPr>
          <w:del w:id="1579" w:author="Autor"/>
        </w:rPr>
      </w:pPr>
      <w:del w:id="1580" w:author="Autor">
        <w:r w:rsidDel="00CD798B">
          <w:delText xml:space="preserve">W wierszach </w:delText>
        </w:r>
        <w:r w:rsidR="00A529EC" w:rsidDel="000077E9">
          <w:delText xml:space="preserve">149 </w:delText>
        </w:r>
        <w:r w:rsidDel="000077E9">
          <w:delText xml:space="preserve">i </w:delText>
        </w:r>
        <w:r w:rsidR="00A529EC" w:rsidDel="000077E9">
          <w:delText>150 (i odpowiednio  153,154 oraz 150 i 151 w kolejnych arkuszach OPEX)</w:delText>
        </w:r>
        <w:r w:rsidDel="000077E9">
          <w:delText xml:space="preserve"> </w:delText>
        </w:r>
        <w:r w:rsidDel="00CD798B">
          <w:delText xml:space="preserve">Wykonawca wpisuje wydatki </w:delText>
        </w:r>
        <w:r w:rsidDel="009F3B68">
          <w:delText xml:space="preserve">osobliwe </w:delText>
        </w:r>
        <w:r w:rsidDel="00CD798B">
          <w:delText xml:space="preserve">dla zastosowanej technologii np. zobowiązania publiczne (podatki, koncesje, pozostałe </w:delText>
        </w:r>
        <w:r w:rsidRPr="00400238" w:rsidDel="00CD798B">
          <w:delText>opłaty środowiskowe itp.</w:delText>
        </w:r>
      </w:del>
      <w:ins w:id="1581" w:author="Autor">
        <w:del w:id="1582" w:author="Autor">
          <w:r w:rsidR="000D0644" w:rsidDel="000077E9">
            <w:delText xml:space="preserve"> Natomiast w ostatnim aktywnym wierszu (OPEX pozostałe) inne koszty nie</w:delText>
          </w:r>
          <w:r w:rsidR="000D0644" w:rsidDel="009F3B68">
            <w:delText xml:space="preserve"> </w:delText>
          </w:r>
          <w:r w:rsidR="000D0644" w:rsidDel="000077E9">
            <w:delText>ujęte wcześniej wraz z opisem</w:delText>
          </w:r>
          <w:r w:rsidR="000D0644" w:rsidDel="009F3B68">
            <w:delText xml:space="preserve"> do nich</w:delText>
          </w:r>
          <w:r w:rsidR="000D0644" w:rsidDel="000077E9">
            <w:delText>.</w:delText>
          </w:r>
        </w:del>
      </w:ins>
    </w:p>
    <w:p w14:paraId="7456F3FC" w14:textId="77777777" w:rsidR="00496415" w:rsidRPr="00804C64" w:rsidRDefault="000D0644" w:rsidP="00C15E0E">
      <w:pPr>
        <w:pStyle w:val="Nagwek2"/>
        <w:rPr>
          <w:ins w:id="1583" w:author="Autor"/>
        </w:rPr>
      </w:pPr>
      <w:ins w:id="1584" w:author="Autor">
        <w:r w:rsidRPr="00804C64">
          <w:t>Dystrybucja</w:t>
        </w:r>
      </w:ins>
    </w:p>
    <w:p w14:paraId="2994E3F2" w14:textId="7F61662E" w:rsidR="00227C2B" w:rsidRPr="00400238" w:rsidRDefault="00A529EC" w:rsidP="3847C889">
      <w:pPr>
        <w:jc w:val="both"/>
        <w:rPr>
          <w:moveFrom w:id="1585" w:author="Autor"/>
        </w:rPr>
      </w:pPr>
      <w:del w:id="1586" w:author="Autor">
        <w:r w:rsidRPr="00400238">
          <w:rPr>
            <w:b/>
            <w:bCs/>
          </w:rPr>
          <w:delText>Sprzedana nadwyżka wytworzonej energii elektrycznej</w:delText>
        </w:r>
        <w:r w:rsidRPr="00400238" w:rsidDel="00A529EC">
          <w:rPr>
            <w:b/>
            <w:bCs/>
          </w:rPr>
          <w:delText xml:space="preserve"> </w:delText>
        </w:r>
        <w:r w:rsidR="000D2382" w:rsidRPr="00400238">
          <w:delText>Pozycja ta</w:delText>
        </w:r>
      </w:del>
      <w:moveFromRangeStart w:id="1587" w:author="Autor" w:name="move73949006"/>
      <w:moveFrom w:id="1588" w:author="Autor">
        <w:r w:rsidR="000D2382" w:rsidRPr="00400238">
          <w:t xml:space="preserve"> dotyczy dodatkowych przychodów ze sprzedaży wytworzonej energii elektrycznej (np. w</w:t>
        </w:r>
        <w:r w:rsidR="00C05918" w:rsidRPr="00400238">
          <w:t> </w:t>
        </w:r>
        <w:r w:rsidR="000D2382" w:rsidRPr="00400238">
          <w:t>instalacji fotowoltaicznej), która latem nie została wykorzystana w instalacjach wytwarzających ciepło.</w:t>
        </w:r>
      </w:moveFrom>
    </w:p>
    <w:moveFromRangeEnd w:id="1587"/>
    <w:p w14:paraId="4FF97C7A" w14:textId="5699FB3B" w:rsidR="004F6A9B" w:rsidRPr="00400238" w:rsidRDefault="000D2382" w:rsidP="3847C889">
      <w:pPr>
        <w:jc w:val="both"/>
        <w:rPr>
          <w:del w:id="1589" w:author="Autor"/>
        </w:rPr>
      </w:pPr>
      <w:del w:id="1590" w:author="Autor">
        <w:r w:rsidRPr="00400238">
          <w:delText xml:space="preserve">Należy wpisać wartość dodatnią. </w:delText>
        </w:r>
        <w:r w:rsidR="004F6A9B" w:rsidRPr="00400238">
          <w:delText>Z uwagi na fakt, że głównym celem projektu jest wytwarzanie i</w:delText>
        </w:r>
        <w:r w:rsidR="00C05918" w:rsidRPr="00400238">
          <w:delText> </w:delText>
        </w:r>
        <w:r w:rsidR="004F6A9B" w:rsidRPr="00400238">
          <w:delText xml:space="preserve">dostawa ciepła, </w:delText>
        </w:r>
        <w:r w:rsidR="00C05918" w:rsidRPr="00400238">
          <w:delText xml:space="preserve">aby uniknąć subsydiowania skrośnego określony został </w:delText>
        </w:r>
        <w:r w:rsidR="00C05918" w:rsidRPr="00400238">
          <w:rPr>
            <w:i/>
            <w:iCs/>
          </w:rPr>
          <w:delText>klucz podziałowy kosztu wytworzenia ciepła</w:delText>
        </w:r>
        <w:r w:rsidR="00C05918" w:rsidRPr="00400238">
          <w:delText xml:space="preserve"> </w:delText>
        </w:r>
        <w:r w:rsidR="00204B28" w:rsidRPr="00400238">
          <w:delText>okreśłony jako Współczynnik Korekcyjny δk</w:delText>
        </w:r>
        <w:r w:rsidR="00C05918" w:rsidRPr="00400238">
          <w:delText>)</w:delText>
        </w:r>
        <w:r w:rsidR="00685EB9" w:rsidRPr="00400238">
          <w:delText xml:space="preserve">. Służy on do proporcjonalnego zmniejszenia udziału nakładów na ciepło o wartości uczestniczące wyłącznie w wytwarzaniu nadwyżki energii elektrycznej. </w:delText>
        </w:r>
      </w:del>
    </w:p>
    <w:p w14:paraId="31292BB0" w14:textId="77777777" w:rsidR="00F8251E" w:rsidRPr="00804C64" w:rsidRDefault="00F8251E" w:rsidP="3847C889">
      <w:pPr>
        <w:jc w:val="both"/>
        <w:rPr>
          <w:del w:id="1591" w:author="Autor"/>
          <w:b/>
          <w:bCs/>
          <w:color w:val="C00000"/>
          <w:sz w:val="28"/>
          <w:szCs w:val="28"/>
        </w:rPr>
      </w:pPr>
      <w:del w:id="1592" w:author="Autor">
        <w:r w:rsidRPr="00804C64">
          <w:rPr>
            <w:b/>
            <w:bCs/>
            <w:color w:val="C00000"/>
            <w:sz w:val="28"/>
            <w:szCs w:val="28"/>
          </w:rPr>
          <w:delText>DYSTRYBUCJA</w:delText>
        </w:r>
      </w:del>
    </w:p>
    <w:p w14:paraId="137DD0D6" w14:textId="77777777" w:rsidR="00B30B83" w:rsidRPr="00400238" w:rsidRDefault="2A29463E" w:rsidP="00F8251E">
      <w:pPr>
        <w:jc w:val="both"/>
      </w:pPr>
      <w:r w:rsidRPr="00400238">
        <w:t>Fragment</w:t>
      </w:r>
      <w:r w:rsidR="00562097" w:rsidRPr="00400238">
        <w:t xml:space="preserve"> </w:t>
      </w:r>
      <w:r w:rsidR="00AE62F7" w:rsidRPr="00400238">
        <w:t>arkusza dotycząc</w:t>
      </w:r>
      <w:r w:rsidR="47DF590E" w:rsidRPr="00400238">
        <w:t>y</w:t>
      </w:r>
      <w:r w:rsidR="00AE62F7" w:rsidRPr="00400238">
        <w:t xml:space="preserve"> kosztów dystrybucji został sporządzon</w:t>
      </w:r>
      <w:r w:rsidR="694EAD52" w:rsidRPr="00400238">
        <w:t>y</w:t>
      </w:r>
      <w:r w:rsidR="00AE62F7" w:rsidRPr="00400238">
        <w:t xml:space="preserve"> w analogiczny sposób jak dla WYTWARZANIA, aczkolwiek z pewnymi uproszczeniami. Nie ma w nim modułu paliwowego, </w:t>
      </w:r>
      <w:r w:rsidR="0017383C" w:rsidRPr="00400238">
        <w:t xml:space="preserve">modułów dostarczonej energii do klientów oraz sprzedanej do systemu energetycznego. Elementy systemu zostały dostosowane do specyfiki działalności dystrybucyjnej. </w:t>
      </w:r>
      <w:r w:rsidR="00B30B83" w:rsidRPr="00400238">
        <w:t>Sposób wyliczenia kosztów zużytej energii, napraw, konserwacji i przeglądów, obsługi i narzutu kosztów ogólnych jest identyczny jak przy WYTWARZANIU.</w:t>
      </w:r>
    </w:p>
    <w:p w14:paraId="5CC169AC" w14:textId="5D475C3C" w:rsidR="00B30B83" w:rsidRPr="00400238" w:rsidRDefault="00B30B83" w:rsidP="00C15E0E">
      <w:pPr>
        <w:pStyle w:val="Nagwek2"/>
      </w:pPr>
      <w:r w:rsidRPr="00400238">
        <w:t>Budynki</w:t>
      </w:r>
      <w:ins w:id="1593" w:author="Autor">
        <w:r w:rsidR="000077E9">
          <w:t>, instalacje wewnętrzne i elementy końcowe</w:t>
        </w:r>
      </w:ins>
      <w:del w:id="1594" w:author="Autor">
        <w:r w:rsidRPr="00400238" w:rsidDel="000077E9">
          <w:delText xml:space="preserve"> i Instalacje Odbiorcze</w:delText>
        </w:r>
      </w:del>
    </w:p>
    <w:p w14:paraId="7C1FFB7D" w14:textId="460835BB" w:rsidR="00D76A6E" w:rsidRDefault="00B30B83" w:rsidP="00647C1B">
      <w:pPr>
        <w:jc w:val="both"/>
        <w:rPr>
          <w:ins w:id="1595" w:author="Autor"/>
        </w:rPr>
      </w:pPr>
      <w:del w:id="1596" w:author="Autor">
        <w:r w:rsidRPr="00400238" w:rsidDel="00D76A6E">
          <w:delText xml:space="preserve">W </w:delText>
        </w:r>
      </w:del>
      <w:ins w:id="1597" w:author="Autor">
        <w:r w:rsidR="00D76A6E">
          <w:t>Ta</w:t>
        </w:r>
        <w:r w:rsidR="00D76A6E" w:rsidRPr="00400238">
          <w:t xml:space="preserve"> </w:t>
        </w:r>
      </w:ins>
      <w:del w:id="1598" w:author="Autor">
        <w:r w:rsidRPr="00400238" w:rsidDel="00D76A6E">
          <w:delText xml:space="preserve">tej </w:delText>
        </w:r>
      </w:del>
      <w:r w:rsidRPr="00400238">
        <w:t>częś</w:t>
      </w:r>
      <w:ins w:id="1599" w:author="Autor">
        <w:r w:rsidR="00D76A6E">
          <w:t>ć arkusza jest podobna do wcześniejszych</w:t>
        </w:r>
      </w:ins>
      <w:del w:id="1600" w:author="Autor">
        <w:r w:rsidRPr="00400238" w:rsidDel="00D76A6E">
          <w:delText>ci różnice w porównaniu do pozostałych są niewielkie</w:delText>
        </w:r>
      </w:del>
      <w:r w:rsidRPr="00400238">
        <w:t>.</w:t>
      </w:r>
      <w:ins w:id="1601" w:author="Autor">
        <w:r w:rsidR="00D76A6E">
          <w:t xml:space="preserve"> Najważniejszą różnicą jest obecność na końcu tej części arkusza wiersza „OPEX pozostałe”, w którym Wnioskodawca wpisuje sumę wszystkich kosztów eksploatacji, które nie mogły zostać ujęte w arkuszu powyżej. Wnioskodawca dodaje w polu „Uzasadnienie, objaśnienia” opis uwzględnionych w „OPEX pozostałe” kosztów.</w:t>
        </w:r>
      </w:ins>
    </w:p>
    <w:p w14:paraId="2F61BBF3" w14:textId="77777777" w:rsidR="007C7756" w:rsidRPr="001A61B9" w:rsidRDefault="007C7756" w:rsidP="007C7756">
      <w:pPr>
        <w:pStyle w:val="Nagwek1"/>
        <w:rPr>
          <w:ins w:id="1602" w:author="Autor"/>
        </w:rPr>
      </w:pPr>
      <w:ins w:id="1603" w:author="Autor">
        <w:r>
          <w:t>Arkusz „Dane Godzinowe”</w:t>
        </w:r>
      </w:ins>
    </w:p>
    <w:p w14:paraId="53742CBF" w14:textId="796396AB" w:rsidR="007C7756" w:rsidRDefault="007C7756" w:rsidP="007C7756">
      <w:pPr>
        <w:jc w:val="both"/>
        <w:rPr>
          <w:ins w:id="1604" w:author="Autor"/>
        </w:rPr>
      </w:pPr>
      <w:ins w:id="1605" w:author="Autor">
        <w:r>
          <w:t>W a</w:t>
        </w:r>
        <w:r w:rsidRPr="00987F51">
          <w:t>rkusz</w:t>
        </w:r>
        <w:r>
          <w:t xml:space="preserve">u „Dane Godzinowe” Wnioskodawca </w:t>
        </w:r>
        <w:r w:rsidRPr="00987F51">
          <w:t xml:space="preserve"> </w:t>
        </w:r>
        <w:r>
          <w:t>wprowadza</w:t>
        </w:r>
        <w:r w:rsidR="00F73E72">
          <w:t xml:space="preserve"> prognozowaną</w:t>
        </w:r>
        <w:r>
          <w:t xml:space="preserve"> ilość zakupionej i sprzedanej energii elektrycznej w każdej godzinie</w:t>
        </w:r>
        <w:r w:rsidRPr="00987F51">
          <w:t xml:space="preserve"> roku </w:t>
        </w:r>
        <w:r w:rsidRPr="007C7756">
          <w:t xml:space="preserve">dla </w:t>
        </w:r>
        <w:r w:rsidRPr="00C15E0E">
          <w:t xml:space="preserve">kolejnych </w:t>
        </w:r>
        <w:r w:rsidR="00182E55">
          <w:t xml:space="preserve">trzech </w:t>
        </w:r>
        <w:r w:rsidRPr="00C15E0E">
          <w:t>lat</w:t>
        </w:r>
        <w:r>
          <w:t xml:space="preserve"> użytkowania Demonstratora Technologii</w:t>
        </w:r>
        <w:r w:rsidR="00182E55">
          <w:t xml:space="preserve"> rozpoczynając od 1 stycznia 2024 roku</w:t>
        </w:r>
        <w:r w:rsidR="00F73E72">
          <w:t>, a kończąc na dniu 31 grudnia 2026 roku</w:t>
        </w:r>
        <w:r>
          <w:t xml:space="preserve">. Dane te wykorzystywane są wyłącznie do wyliczenia </w:t>
        </w:r>
        <w:r w:rsidR="00F73E72">
          <w:t xml:space="preserve">wartości </w:t>
        </w:r>
        <w:r>
          <w:t>efektu ekonomicznego, który jest jednym z Wymagań Konkursowych i stanowi jedno z kryteriów</w:t>
        </w:r>
        <w:r w:rsidRPr="11B9B447">
          <w:t xml:space="preserve"> ocen</w:t>
        </w:r>
        <w:r>
          <w:t>y</w:t>
        </w:r>
        <w:r w:rsidRPr="11B9B447">
          <w:t xml:space="preserve"> </w:t>
        </w:r>
        <w:r>
          <w:t>w Przedsięwzięciu</w:t>
        </w:r>
        <w:r w:rsidRPr="00C15E0E">
          <w:t>.</w:t>
        </w:r>
      </w:ins>
    </w:p>
    <w:p w14:paraId="3184381D" w14:textId="12D675A1" w:rsidR="005A5071" w:rsidRDefault="005A5071" w:rsidP="00647C1B">
      <w:pPr>
        <w:jc w:val="both"/>
        <w:rPr>
          <w:ins w:id="1606" w:author="Autor"/>
        </w:rPr>
      </w:pPr>
      <w:ins w:id="1607" w:author="Autor">
        <w:r>
          <w:t>D</w:t>
        </w:r>
        <w:r w:rsidR="00B22258">
          <w:t xml:space="preserve">o arkusza „Dane Godzinowe” </w:t>
        </w:r>
        <w:r>
          <w:t xml:space="preserve">Wnioskodawca wstawia </w:t>
        </w:r>
        <w:r w:rsidR="00B22258">
          <w:t>wartości</w:t>
        </w:r>
        <w:r>
          <w:t xml:space="preserve">, które są </w:t>
        </w:r>
        <w:r w:rsidR="00B22258">
          <w:t xml:space="preserve">wynikiem </w:t>
        </w:r>
        <w:r w:rsidR="00F73E72">
          <w:t>symulacji numerycznej pracy Demonstratora Technologii wykonanej</w:t>
        </w:r>
        <w:r>
          <w:t xml:space="preserve"> przez Wnioskodawcę</w:t>
        </w:r>
        <w:r w:rsidR="00F73E72">
          <w:t>,</w:t>
        </w:r>
        <w:r>
          <w:t xml:space="preserve"> na etapie składania </w:t>
        </w:r>
        <w:r>
          <w:lastRenderedPageBreak/>
          <w:t xml:space="preserve">wniosku w dowolnym oprogramowaniu, a w późniejszych Etapach </w:t>
        </w:r>
        <w:r w:rsidR="00F73E72">
          <w:t>I, II i III P</w:t>
        </w:r>
        <w:r>
          <w:t xml:space="preserve">rzedsięwzięcia z wykorzystaniem oprogramowania TRNSYS wersja 18. </w:t>
        </w:r>
      </w:ins>
    </w:p>
    <w:p w14:paraId="36359484" w14:textId="2091E590" w:rsidR="00B22258" w:rsidRDefault="005A5071" w:rsidP="00647C1B">
      <w:pPr>
        <w:jc w:val="both"/>
        <w:rPr>
          <w:ins w:id="1608" w:author="Autor"/>
        </w:rPr>
      </w:pPr>
      <w:ins w:id="1609" w:author="Autor">
        <w:r>
          <w:t>Obliczenia w</w:t>
        </w:r>
        <w:r w:rsidR="00F73E72">
          <w:t>stawia</w:t>
        </w:r>
        <w:r>
          <w:t>nych do arkusza „Dane Godzinowe” wartości muszą uwzględniać</w:t>
        </w:r>
        <w:r w:rsidR="0044385B">
          <w:t xml:space="preserve"> między innymi</w:t>
        </w:r>
        <w:r w:rsidR="00B22258">
          <w:t>:</w:t>
        </w:r>
      </w:ins>
    </w:p>
    <w:p w14:paraId="54C46FFA" w14:textId="468D38F9" w:rsidR="00D76A6E" w:rsidRDefault="005A5071" w:rsidP="00C15E0E">
      <w:pPr>
        <w:pStyle w:val="Akapitzlist"/>
        <w:numPr>
          <w:ilvl w:val="0"/>
          <w:numId w:val="9"/>
        </w:numPr>
        <w:jc w:val="both"/>
        <w:rPr>
          <w:ins w:id="1610" w:author="Autor"/>
        </w:rPr>
      </w:pPr>
      <w:ins w:id="1611" w:author="Autor">
        <w:r>
          <w:t xml:space="preserve">bieżące </w:t>
        </w:r>
        <w:r w:rsidR="00B22258">
          <w:t xml:space="preserve">własne potrzeby energetyczne elektrociepłowni </w:t>
        </w:r>
        <w:r w:rsidR="0044385B">
          <w:t>związane</w:t>
        </w:r>
        <w:r w:rsidR="00B22258">
          <w:t xml:space="preserve"> z procesem wyt</w:t>
        </w:r>
        <w:r w:rsidR="0044385B">
          <w:t>warzania ciepła jako usługi skierowanej do</w:t>
        </w:r>
        <w:r w:rsidR="00B22258">
          <w:t xml:space="preserve"> Odbiorców</w:t>
        </w:r>
      </w:ins>
    </w:p>
    <w:p w14:paraId="1765BAC2" w14:textId="47BA8A42" w:rsidR="00B22258" w:rsidRDefault="00B22258" w:rsidP="00C15E0E">
      <w:pPr>
        <w:pStyle w:val="Akapitzlist"/>
        <w:numPr>
          <w:ilvl w:val="0"/>
          <w:numId w:val="9"/>
        </w:numPr>
        <w:jc w:val="both"/>
        <w:rPr>
          <w:ins w:id="1612" w:author="Autor"/>
        </w:rPr>
      </w:pPr>
      <w:ins w:id="1613" w:author="Autor">
        <w:r>
          <w:t>ograniczenia wynikające z dostępności paliwa dla skojarzonego wytwarzania energii elektrycznej i cieplnej</w:t>
        </w:r>
      </w:ins>
    </w:p>
    <w:p w14:paraId="7FEF7F4F" w14:textId="24E3683C" w:rsidR="00B22258" w:rsidRDefault="00B22258" w:rsidP="00C15E0E">
      <w:pPr>
        <w:pStyle w:val="Akapitzlist"/>
        <w:numPr>
          <w:ilvl w:val="0"/>
          <w:numId w:val="9"/>
        </w:numPr>
        <w:jc w:val="both"/>
        <w:rPr>
          <w:ins w:id="1614" w:author="Autor"/>
        </w:rPr>
      </w:pPr>
      <w:ins w:id="1615" w:author="Autor">
        <w:r>
          <w:t>ograniczenia wynikające z czasu potrzebnego na uruchomienie urządzeń wytwarzających energię elektryczną</w:t>
        </w:r>
      </w:ins>
    </w:p>
    <w:p w14:paraId="21963BB0" w14:textId="6BA6BBF2" w:rsidR="00B22258" w:rsidRDefault="00B22258" w:rsidP="00647C1B">
      <w:pPr>
        <w:jc w:val="both"/>
        <w:rPr>
          <w:ins w:id="1616" w:author="Autor"/>
        </w:rPr>
      </w:pPr>
      <w:ins w:id="1617" w:author="Autor">
        <w:r>
          <w:t xml:space="preserve">Obliczając własne zapotrzebowanie elektrociepłowni na energię elektryczną </w:t>
        </w:r>
        <w:r w:rsidR="00E02AAB">
          <w:t xml:space="preserve">wykorzystywaną przez urządzenia związane z procesem wytwarzania ciepła należy uwzględnić </w:t>
        </w:r>
        <w:r w:rsidR="0044385B">
          <w:t>wykonaną</w:t>
        </w:r>
        <w:r w:rsidR="00E02AAB">
          <w:t xml:space="preserve"> przez Wnioskodawcę </w:t>
        </w:r>
        <w:r w:rsidR="0044385B">
          <w:t xml:space="preserve">roczną </w:t>
        </w:r>
        <w:r w:rsidR="00E02AAB">
          <w:t>symulację</w:t>
        </w:r>
        <w:r w:rsidR="0044385B">
          <w:t xml:space="preserve"> numeryczną</w:t>
        </w:r>
        <w:r w:rsidR="00E02AAB">
          <w:t xml:space="preserve"> pracy koncepcji Demonstratora Technologii. Zamawi</w:t>
        </w:r>
        <w:r w:rsidR="0044385B">
          <w:t>ający zwraca uwagę, że symulacja numeryczna</w:t>
        </w:r>
        <w:r w:rsidR="00E02AAB">
          <w:t xml:space="preserve"> pracy Demonstratora Technologii wykonywana jest dla okresu od 1 kwietnia do 31 marca roku kolejnego. Natomiast obliczenia w arkuszu </w:t>
        </w:r>
        <w:r w:rsidR="0044385B">
          <w:t>„</w:t>
        </w:r>
        <w:r w:rsidR="00E02AAB">
          <w:t>Dane Godzinowe</w:t>
        </w:r>
        <w:r w:rsidR="0044385B">
          <w:t>”</w:t>
        </w:r>
        <w:r w:rsidR="00E02AAB">
          <w:t xml:space="preserve"> wykonywane są dla </w:t>
        </w:r>
        <w:r w:rsidR="0044385B">
          <w:t xml:space="preserve">trzech </w:t>
        </w:r>
        <w:r w:rsidR="00E02AAB">
          <w:t xml:space="preserve">lat kalendarzowych. Dlatego po wykonaniu symulacji, należy trzy ostatnie miesiące symulacji przenieść na początek, aby uzyskać rok kalendarzowy, a następnie powielić trzykrotnie, tak aby symulacja objęła trzy kolejne lata. Zamawiający zwraca również uwagę, że rok 2024 jest rokiem przestępnym, w którym luty ma 29 dni. Dlatego </w:t>
        </w:r>
        <w:r w:rsidR="0044385B">
          <w:t xml:space="preserve">dane z </w:t>
        </w:r>
        <w:r w:rsidR="00E02AAB">
          <w:t>symulacj</w:t>
        </w:r>
        <w:r w:rsidR="0044385B">
          <w:t>i w roku 2024 dla dnia 28 lutego należy skopiować na dzień 29 lutego 2024 roku.</w:t>
        </w:r>
      </w:ins>
    </w:p>
    <w:p w14:paraId="5AF4FB36" w14:textId="2D2B70F6" w:rsidR="00D37248" w:rsidRPr="001A61B9" w:rsidRDefault="00D37248" w:rsidP="00D37248">
      <w:pPr>
        <w:pStyle w:val="Nagwek1"/>
        <w:rPr>
          <w:ins w:id="1618" w:author="Autor"/>
        </w:rPr>
      </w:pPr>
      <w:ins w:id="1619" w:author="Autor">
        <w:r>
          <w:t>Arkusz „PLN Sprz”</w:t>
        </w:r>
      </w:ins>
    </w:p>
    <w:p w14:paraId="02FFD3B7" w14:textId="346EA1B0" w:rsidR="000B2B07" w:rsidDel="00D76A6E" w:rsidRDefault="00D37248" w:rsidP="00FA6115">
      <w:pPr>
        <w:jc w:val="both"/>
        <w:rPr>
          <w:del w:id="1620" w:author="Autor"/>
          <w:b/>
          <w:bCs/>
          <w:color w:val="C00000"/>
          <w:sz w:val="28"/>
          <w:szCs w:val="28"/>
        </w:rPr>
      </w:pPr>
      <w:ins w:id="1621" w:author="Autor">
        <w:r>
          <w:t xml:space="preserve">W arkuszu „PLN Sprz” Wykonawca uzupełnia informacje o prognozowanej obliczonej ilości </w:t>
        </w:r>
      </w:ins>
      <w:del w:id="1622" w:author="Autor">
        <w:r w:rsidR="00B30B83" w:rsidRPr="00400238" w:rsidDel="00D76A6E">
          <w:delText xml:space="preserve"> Wykonawca powinien natomiast zaproponować koszty napraw oraz konserwacji i przeglądów </w:delText>
        </w:r>
        <w:r w:rsidR="00BA4B65" w:rsidRPr="00400238" w:rsidDel="00D76A6E">
          <w:delText>elementów konstrukcji budowlanych (dachy, ściany okna itd.) samodzielnie. Pozostały zakres jest analogiczny, jakkolwiek uproszczony.</w:delText>
        </w:r>
      </w:del>
    </w:p>
    <w:p w14:paraId="12112D0E" w14:textId="22AA5B0B" w:rsidR="00BA4B65" w:rsidRPr="00804C64" w:rsidRDefault="00BA4B65" w:rsidP="3847C889">
      <w:pPr>
        <w:jc w:val="both"/>
        <w:rPr>
          <w:del w:id="1623" w:author="Autor"/>
          <w:b/>
          <w:bCs/>
          <w:color w:val="C00000"/>
          <w:sz w:val="28"/>
          <w:szCs w:val="28"/>
        </w:rPr>
      </w:pPr>
      <w:del w:id="1624" w:author="Autor">
        <w:r w:rsidRPr="00804C64">
          <w:rPr>
            <w:b/>
            <w:bCs/>
            <w:color w:val="C00000"/>
            <w:sz w:val="28"/>
            <w:szCs w:val="28"/>
          </w:rPr>
          <w:delText>DYSKONTO</w:delText>
        </w:r>
      </w:del>
    </w:p>
    <w:p w14:paraId="46DB110B" w14:textId="4C12D8F8" w:rsidR="003D6DE1" w:rsidDel="007C7756" w:rsidRDefault="003D6DE1" w:rsidP="00FA6115">
      <w:pPr>
        <w:jc w:val="both"/>
        <w:rPr>
          <w:del w:id="1625" w:author="Autor"/>
          <w:moveTo w:id="1626" w:author="Autor"/>
        </w:rPr>
      </w:pPr>
      <w:moveToRangeStart w:id="1627" w:author="Autor" w:name="move73949002"/>
      <w:moveTo w:id="1628" w:author="Autor">
        <w:del w:id="1629" w:author="Autor">
          <w:r w:rsidDel="007C7756">
            <w:delText xml:space="preserve">Dane </w:delText>
          </w:r>
          <w:r w:rsidDel="00D76A6E">
            <w:delText xml:space="preserve">o </w:delText>
          </w:r>
          <w:r w:rsidDel="007C7756">
            <w:delText>strumieni</w:delText>
          </w:r>
          <w:r w:rsidDel="00D76A6E">
            <w:delText>ach</w:delText>
          </w:r>
          <w:r w:rsidDel="007C7756">
            <w:delText xml:space="preserve"> energii i ich przepływ</w:delText>
          </w:r>
          <w:r w:rsidDel="00D76A6E">
            <w:delText>ach</w:delText>
          </w:r>
          <w:r w:rsidDel="007C7756">
            <w:delText xml:space="preserve"> pomiędzy poszczególnymi elementami Demonstratora powinny być wyliczone w dedykowanym oprogramowaniu. Skoroszyt nie wykonuje obliczeń strumieni energii ani obliczeń termodynamicznych. Jego zadaniem jest wyliczenie konkursowych kryteriów oceny projektów jednolitą metodą dla wszystkich uczestników.</w:delText>
          </w:r>
        </w:del>
      </w:moveTo>
    </w:p>
    <w:moveToRangeEnd w:id="1627"/>
    <w:p w14:paraId="3437982E" w14:textId="626CF57A" w:rsidR="007C7756" w:rsidRDefault="00D37248" w:rsidP="00907F64">
      <w:pPr>
        <w:rPr>
          <w:ins w:id="1630" w:author="Autor"/>
        </w:rPr>
      </w:pPr>
      <w:ins w:id="1631" w:author="Autor">
        <w:r>
          <w:t>sprzedawanych produktów pracy elektrociepłowni nie będących energią cieplną i elektryczną. W szczególności sprzedaży biometanu lub produktów poferme</w:t>
        </w:r>
        <w:r w:rsidR="00416E54">
          <w:t>n</w:t>
        </w:r>
        <w:r>
          <w:t>tacyjnych</w:t>
        </w:r>
        <w:r w:rsidR="00416E54">
          <w:t xml:space="preserve"> - nawozu</w:t>
        </w:r>
        <w:r>
          <w:t>.</w:t>
        </w:r>
        <w:r w:rsidR="00416E54">
          <w:t xml:space="preserve"> Nazwy i jednostki miary sprzedawanych produktów umieszczone są i dostępne do zmiany w arkuszu „Ustawienia”.</w:t>
        </w:r>
      </w:ins>
    </w:p>
    <w:p w14:paraId="72AFD1C2" w14:textId="24226AA3" w:rsidR="00416E54" w:rsidRDefault="00416E54" w:rsidP="00907F64">
      <w:pPr>
        <w:rPr>
          <w:ins w:id="1632" w:author="Autor"/>
        </w:rPr>
      </w:pPr>
      <w:ins w:id="1633" w:author="Autor">
        <w:r>
          <w:t>Informacje zawarte w arkuszu „PLN Sprz” wykorzystywane są do obliczenia efektu ekonomicznego, którego wartość stanowi Wymaganie Konkursowe i ma wpływ na ocenę rozwiązania zaproponowanego przez Wnioskodawcę. Wartość efektu ekonomicznego oblicz</w:t>
        </w:r>
        <w:r w:rsidR="00C945F4">
          <w:t>oną</w:t>
        </w:r>
        <w:r>
          <w:t xml:space="preserve"> na podstawie </w:t>
        </w:r>
        <w:r w:rsidR="00C945F4">
          <w:t xml:space="preserve">między innymi zawartości </w:t>
        </w:r>
        <w:r>
          <w:t>arkusza „PLN Sprz” można sprawdzić w arkuszu „Wyniki”.</w:t>
        </w:r>
      </w:ins>
    </w:p>
    <w:p w14:paraId="386B2C46" w14:textId="5F1F78AB" w:rsidR="00907F64" w:rsidDel="00416E54" w:rsidRDefault="00D37248" w:rsidP="00C15E0E">
      <w:pPr>
        <w:pStyle w:val="Nagwek1"/>
        <w:rPr>
          <w:ins w:id="1634" w:author="Autor"/>
          <w:del w:id="1635" w:author="Autor"/>
        </w:rPr>
      </w:pPr>
      <w:ins w:id="1636" w:author="Autor">
        <w:r>
          <w:lastRenderedPageBreak/>
          <w:t>Arkusz „LCOH”</w:t>
        </w:r>
        <w:del w:id="1637" w:author="Autor">
          <w:r w:rsidR="00907F64" w:rsidDel="00416E54">
            <w:delText xml:space="preserve">W czwartym </w:delText>
          </w:r>
          <w:r w:rsidR="00907F64" w:rsidRPr="006A43D2" w:rsidDel="00416E54">
            <w:rPr>
              <w:b/>
            </w:rPr>
            <w:delText xml:space="preserve">module </w:delText>
          </w:r>
          <w:r w:rsidR="006A43D2" w:rsidRPr="006A43D2" w:rsidDel="00416E54">
            <w:rPr>
              <w:b/>
            </w:rPr>
            <w:delText>WE LCOH</w:delText>
          </w:r>
          <w:r w:rsidR="006A43D2" w:rsidDel="00416E54">
            <w:delText xml:space="preserve"> - </w:delText>
          </w:r>
          <w:r w:rsidR="00907F64" w:rsidRPr="3847C889" w:rsidDel="00416E54">
            <w:delText>Wartości ekonomiczne do wyliczenia efektu ekonomicznego</w:delText>
          </w:r>
          <w:r w:rsidR="006A43D2" w:rsidDel="00416E54">
            <w:delText xml:space="preserve"> i LCOH większość z 10 arkuszy wypełnia się automatycznie. Nie dotycz to arkusza  </w:delText>
          </w:r>
          <w:r w:rsidR="006A43D2" w:rsidRPr="006A43D2" w:rsidDel="00416E54">
            <w:rPr>
              <w:b/>
            </w:rPr>
            <w:delText>PLN Sprz</w:delText>
          </w:r>
          <w:r w:rsidR="006A43D2" w:rsidDel="00416E54">
            <w:delText xml:space="preserve"> – gdzie należy dodać przychody ze sprzedaży innych produktów niż energia elektryczna i ciepła (np. poferment-nawóz). Wartości z tych arkuszy służą do wyliczenia ważnych kryteriów oceny konkursowej.</w:delText>
          </w:r>
        </w:del>
      </w:ins>
    </w:p>
    <w:p w14:paraId="028E50A6" w14:textId="0657F834" w:rsidR="00BA4B65" w:rsidRPr="00907F64" w:rsidRDefault="000D0644" w:rsidP="00C15E0E">
      <w:pPr>
        <w:pStyle w:val="Nagwek1"/>
        <w:rPr>
          <w:ins w:id="1638" w:author="Autor"/>
        </w:rPr>
      </w:pPr>
      <w:ins w:id="1639" w:author="Autor">
        <w:del w:id="1640" w:author="Autor">
          <w:r w:rsidRPr="00907F64" w:rsidDel="00416E54">
            <w:delText>LCOH</w:delText>
          </w:r>
        </w:del>
      </w:ins>
    </w:p>
    <w:p w14:paraId="28B8B444" w14:textId="6C479094" w:rsidR="00224F42" w:rsidRDefault="00416E54" w:rsidP="00647C1B">
      <w:pPr>
        <w:jc w:val="both"/>
        <w:rPr>
          <w:ins w:id="1641" w:author="Autor"/>
        </w:rPr>
      </w:pPr>
      <w:ins w:id="1642" w:author="Autor">
        <w:r>
          <w:t xml:space="preserve">Jednym z </w:t>
        </w:r>
        <w:del w:id="1643" w:author="Autor">
          <w:r w:rsidR="00224F42" w:rsidRPr="00400238" w:rsidDel="00416E54">
            <w:delText>Z uwagi na fakt, że g</w:delText>
          </w:r>
        </w:del>
        <w:r>
          <w:t>g</w:t>
        </w:r>
        <w:r w:rsidR="00224F42" w:rsidRPr="00400238">
          <w:t>łówny</w:t>
        </w:r>
        <w:r>
          <w:t>ch</w:t>
        </w:r>
        <w:del w:id="1644" w:author="Autor">
          <w:r w:rsidR="00224F42" w:rsidRPr="00400238" w:rsidDel="00416E54">
            <w:delText>m</w:delText>
          </w:r>
        </w:del>
        <w:r w:rsidR="00224F42" w:rsidRPr="00400238">
          <w:t xml:space="preserve"> cel</w:t>
        </w:r>
        <w:r>
          <w:t>ów</w:t>
        </w:r>
        <w:del w:id="1645" w:author="Autor">
          <w:r w:rsidR="00224F42" w:rsidRPr="00400238" w:rsidDel="00416E54">
            <w:delText>em</w:delText>
          </w:r>
        </w:del>
        <w:r w:rsidR="00224F42" w:rsidRPr="00400238">
          <w:t xml:space="preserve"> </w:t>
        </w:r>
        <w:del w:id="1646" w:author="Autor">
          <w:r w:rsidR="00224F42" w:rsidRPr="00400238" w:rsidDel="00416E54">
            <w:delText>projektu</w:delText>
          </w:r>
        </w:del>
        <w:r>
          <w:t>Przedsięwzięcia</w:t>
        </w:r>
        <w:r w:rsidR="00224F42" w:rsidRPr="00400238">
          <w:t xml:space="preserve"> </w:t>
        </w:r>
        <w:r w:rsidR="00C945F4">
          <w:t xml:space="preserve">„Elektrociepłownia w lokalnym systemie energetycznym” </w:t>
        </w:r>
        <w:r w:rsidR="00224F42" w:rsidRPr="00400238">
          <w:t>jest wytwarzanie i</w:t>
        </w:r>
        <w:r>
          <w:t xml:space="preserve"> </w:t>
        </w:r>
        <w:del w:id="1647" w:author="Autor">
          <w:r w:rsidR="00224F42" w:rsidRPr="00400238" w:rsidDel="00416E54">
            <w:delText> </w:delText>
          </w:r>
        </w:del>
        <w:r w:rsidR="00224F42" w:rsidRPr="00400238">
          <w:t>dostawa ciepła</w:t>
        </w:r>
        <w:del w:id="1648" w:author="Autor">
          <w:r w:rsidR="00224F42" w:rsidRPr="00400238" w:rsidDel="00416E54">
            <w:delText>,</w:delText>
          </w:r>
        </w:del>
        <w:r>
          <w:t>.</w:t>
        </w:r>
        <w:r w:rsidR="00224F42" w:rsidRPr="00400238">
          <w:t xml:space="preserve"> </w:t>
        </w:r>
        <w:del w:id="1649" w:author="Autor">
          <w:r w:rsidR="00224F42" w:rsidRPr="00400238" w:rsidDel="00416E54">
            <w:delText>aby</w:delText>
          </w:r>
        </w:del>
        <w:r>
          <w:t>Dla</w:t>
        </w:r>
        <w:r w:rsidR="00224F42" w:rsidRPr="00400238">
          <w:t xml:space="preserve"> unikn</w:t>
        </w:r>
        <w:r>
          <w:t>ięcia</w:t>
        </w:r>
        <w:del w:id="1650" w:author="Autor">
          <w:r w:rsidR="00224F42" w:rsidRPr="00400238" w:rsidDel="00416E54">
            <w:delText>ąć</w:delText>
          </w:r>
        </w:del>
        <w:r w:rsidR="00224F42" w:rsidRPr="00400238">
          <w:t xml:space="preserve"> subsydiowania skrośnego określony został </w:t>
        </w:r>
        <w:r w:rsidR="00224F42" w:rsidRPr="00400238">
          <w:rPr>
            <w:i/>
            <w:iCs/>
          </w:rPr>
          <w:t>klucz podziałowy kosztu wytworzenia ciepła</w:t>
        </w:r>
        <w:r w:rsidR="00224F42" w:rsidRPr="00400238">
          <w:t xml:space="preserve"> określony jako</w:t>
        </w:r>
        <w:r w:rsidR="000D0644">
          <w:t xml:space="preserve"> </w:t>
        </w:r>
        <w:r w:rsidR="00224F42" w:rsidRPr="00400238">
          <w:t xml:space="preserve">Współczynnik Korekcyjny δk. Służy on do proporcjonalnego zmniejszenia udziału nakładów </w:t>
        </w:r>
        <w:r w:rsidR="000D0644">
          <w:t xml:space="preserve">i kosztów </w:t>
        </w:r>
        <w:r w:rsidR="00224F42" w:rsidRPr="00400238">
          <w:t xml:space="preserve">na ciepło o wartości uczestniczące wyłącznie w wytwarzaniu </w:t>
        </w:r>
        <w:r>
          <w:t xml:space="preserve">podlegającej sprzedaży </w:t>
        </w:r>
        <w:del w:id="1651" w:author="Autor">
          <w:r w:rsidR="00224F42" w:rsidRPr="00400238" w:rsidDel="00416E54">
            <w:delText xml:space="preserve">nadwyżki </w:delText>
          </w:r>
        </w:del>
        <w:r w:rsidR="00224F42" w:rsidRPr="00400238">
          <w:t>energii elektrycznej.</w:t>
        </w:r>
      </w:ins>
    </w:p>
    <w:p w14:paraId="37B46D9C" w14:textId="77777777" w:rsidR="00C945F4" w:rsidRDefault="00416E54" w:rsidP="00647C1B">
      <w:pPr>
        <w:jc w:val="both"/>
        <w:rPr>
          <w:ins w:id="1652" w:author="Autor"/>
        </w:rPr>
      </w:pPr>
      <w:ins w:id="1653" w:author="Autor">
        <w:r>
          <w:t xml:space="preserve">Arkusz „LCOH” jest wypełniany </w:t>
        </w:r>
      </w:ins>
      <w:del w:id="1654" w:author="Autor">
        <w:r w:rsidR="00BA4B65" w:rsidRPr="00400238" w:rsidDel="00416E54">
          <w:delText xml:space="preserve">Moduł ten wypełnia się </w:delText>
        </w:r>
      </w:del>
      <w:r w:rsidR="00BA4B65" w:rsidRPr="00400238">
        <w:t>automatycznie po uzupełnieni</w:t>
      </w:r>
      <w:ins w:id="1655" w:author="Autor">
        <w:r>
          <w:t>u przez Wnioskodawcę</w:t>
        </w:r>
      </w:ins>
      <w:del w:id="1656" w:author="Autor">
        <w:r w:rsidR="00BA4B65" w:rsidRPr="00400238" w:rsidDel="00416E54">
          <w:delText>e</w:delText>
        </w:r>
      </w:del>
      <w:r w:rsidR="00BA4B65" w:rsidRPr="00400238">
        <w:t xml:space="preserve"> właściwych pozycji w </w:t>
      </w:r>
      <w:ins w:id="1657" w:author="Autor">
        <w:r w:rsidR="00C945F4">
          <w:t xml:space="preserve">arkuszach „OPEX …” dla </w:t>
        </w:r>
      </w:ins>
      <w:del w:id="1658" w:author="Autor">
        <w:r w:rsidR="00BA4B65" w:rsidRPr="00400238" w:rsidDel="00C945F4">
          <w:delText xml:space="preserve">zakresie </w:delText>
        </w:r>
      </w:del>
      <w:r w:rsidR="00BA4B65" w:rsidRPr="00400238">
        <w:t xml:space="preserve">WYTWARZANIA, DYSTRYBUCJI oraz </w:t>
      </w:r>
      <w:ins w:id="1659" w:author="Autor">
        <w:r w:rsidR="00C945F4" w:rsidRPr="00C945F4">
          <w:t>BUDYNKI, INSTALACJ</w:t>
        </w:r>
        <w:r w:rsidR="00C945F4">
          <w:t>I WENĘTRZNYCH I ELEMENTÓW KOŃCOWYCH</w:t>
        </w:r>
      </w:ins>
      <w:del w:id="1660" w:author="Autor">
        <w:r w:rsidR="00BA4B65" w:rsidRPr="00400238" w:rsidDel="00C945F4">
          <w:delText>BUDYNKÓW i INSTALACJI ODBIORCZYCH</w:delText>
        </w:r>
      </w:del>
      <w:r w:rsidR="00BA4B65" w:rsidRPr="00400238">
        <w:t>.</w:t>
      </w:r>
    </w:p>
    <w:p w14:paraId="0297806E" w14:textId="7888F3A3" w:rsidR="00C945F4" w:rsidRDefault="00C945F4" w:rsidP="00C945F4">
      <w:pPr>
        <w:rPr>
          <w:ins w:id="1661" w:author="Autor"/>
        </w:rPr>
      </w:pPr>
      <w:ins w:id="1662" w:author="Autor">
        <w:r>
          <w:t>Informacje zawarte w arkuszu „LCOH” wykorzystywane są do obliczenia LCOH, którego wartość stanowi Wymaganie Konkursowe i ma wpływ na ocenę rozwiązania zaproponowanego przez Wnioskodawcę. Wartość LCOH obliczoną w arkuszu „LCOH” można sprawdzić w arkuszu „Wyniki”.</w:t>
        </w:r>
      </w:ins>
    </w:p>
    <w:p w14:paraId="7E72E3DA" w14:textId="7EAC6BE7" w:rsidR="00BA4B65" w:rsidDel="009F3B68" w:rsidRDefault="00BA4B65" w:rsidP="00647C1B">
      <w:pPr>
        <w:jc w:val="both"/>
        <w:rPr>
          <w:ins w:id="1663" w:author="Autor"/>
          <w:del w:id="1664" w:author="Autor"/>
        </w:rPr>
      </w:pPr>
      <w:del w:id="1665" w:author="Autor">
        <w:r w:rsidRPr="00400238" w:rsidDel="00C945F4">
          <w:delText xml:space="preserve"> Elementem porównania ofert </w:delText>
        </w:r>
      </w:del>
      <w:ins w:id="1666" w:author="Autor">
        <w:del w:id="1667" w:author="Autor">
          <w:r w:rsidR="000D0644" w:rsidDel="00C945F4">
            <w:delText xml:space="preserve">w tej części </w:delText>
          </w:r>
        </w:del>
      </w:ins>
      <w:del w:id="1668" w:author="Autor">
        <w:r w:rsidRPr="00400238" w:rsidDel="00C945F4">
          <w:delText>będzie wartość LCOH</w:delText>
        </w:r>
        <w:r w:rsidR="00685EB9" w:rsidRPr="00400238" w:rsidDel="00C945F4">
          <w:delText>.</w:delText>
        </w:r>
      </w:del>
    </w:p>
    <w:p w14:paraId="189C136A" w14:textId="6E64DCCB" w:rsidR="00987F51" w:rsidDel="00C945F4" w:rsidRDefault="00987F51" w:rsidP="00647C1B">
      <w:pPr>
        <w:jc w:val="both"/>
        <w:rPr>
          <w:ins w:id="1669" w:author="Autor"/>
          <w:del w:id="1670" w:author="Autor"/>
        </w:rPr>
      </w:pPr>
    </w:p>
    <w:p w14:paraId="36A18EAB" w14:textId="2D0D8C8B" w:rsidR="00987F51" w:rsidRPr="006810FE" w:rsidDel="007C7756" w:rsidRDefault="00987F51" w:rsidP="00C15E0E">
      <w:pPr>
        <w:pStyle w:val="Nagwek1"/>
        <w:rPr>
          <w:ins w:id="1671" w:author="Autor"/>
          <w:del w:id="1672" w:author="Autor"/>
        </w:rPr>
      </w:pPr>
      <w:bookmarkStart w:id="1673" w:name="_GoBack"/>
      <w:ins w:id="1674" w:author="Autor">
        <w:del w:id="1675" w:author="Autor">
          <w:r w:rsidDel="009F3B68">
            <w:delText>Dane Godzinowe</w:delText>
          </w:r>
        </w:del>
      </w:ins>
    </w:p>
    <w:bookmarkEnd w:id="1673"/>
    <w:p w14:paraId="6EEB02B2" w14:textId="156E136D" w:rsidR="00D7376F" w:rsidDel="007C7756" w:rsidRDefault="00987F51" w:rsidP="00D7376F">
      <w:pPr>
        <w:jc w:val="both"/>
        <w:rPr>
          <w:ins w:id="1676" w:author="Autor"/>
          <w:del w:id="1677" w:author="Autor"/>
        </w:rPr>
      </w:pPr>
      <w:ins w:id="1678" w:author="Autor">
        <w:del w:id="1679" w:author="Autor">
          <w:r w:rsidRPr="00987F51" w:rsidDel="007C7756">
            <w:delText xml:space="preserve">Arkusz do wprowadzenia dla każdej godziny roku dla </w:delText>
          </w:r>
          <w:r w:rsidRPr="00D7376F" w:rsidDel="007C7756">
            <w:rPr>
              <w:highlight w:val="yellow"/>
            </w:rPr>
            <w:delText xml:space="preserve">kolejnych </w:delText>
          </w:r>
          <w:r w:rsidR="00D7376F" w:rsidRPr="00D7376F" w:rsidDel="007C7756">
            <w:rPr>
              <w:highlight w:val="yellow"/>
            </w:rPr>
            <w:delText>5 lat</w:delText>
          </w:r>
          <w:r w:rsidR="00D7376F" w:rsidDel="007C7756">
            <w:delText xml:space="preserve"> </w:delText>
          </w:r>
          <w:r w:rsidRPr="00987F51" w:rsidDel="007C7756">
            <w:delText xml:space="preserve"> ilości energii elektrycznej zakupionej z zewnątrz</w:delText>
          </w:r>
          <w:r w:rsidR="00D7376F" w:rsidDel="007C7756">
            <w:delText xml:space="preserve"> oraz wyprowadzonej na zewnątrz. Dane te wykorzystywane są wyłącznie do wyliczenia efektu ekonomicznego, który jest </w:delText>
          </w:r>
          <w:r w:rsidR="00D7376F" w:rsidRPr="11B9B447" w:rsidDel="007C7756">
            <w:delText>kryterium ocen</w:delText>
          </w:r>
          <w:r w:rsidR="00D7376F" w:rsidDel="007C7756">
            <w:delText>y</w:delText>
          </w:r>
          <w:r w:rsidR="00D7376F" w:rsidRPr="11B9B447" w:rsidDel="007C7756">
            <w:delText xml:space="preserve"> dostarczania przez Demonstrator Technologii energii Odbiorcom w okresie od </w:delText>
          </w:r>
          <w:r w:rsidR="00D7376F" w:rsidRPr="00987F51" w:rsidDel="007C7756">
            <w:rPr>
              <w:highlight w:val="yellow"/>
            </w:rPr>
            <w:delText>1 września 2023 do 31 sierpnia 2026.</w:delText>
          </w:r>
          <w:r w:rsidR="00D7376F" w:rsidRPr="00D7376F" w:rsidDel="007C7756">
            <w:delText xml:space="preserve"> </w:delText>
          </w:r>
        </w:del>
      </w:ins>
    </w:p>
    <w:p w14:paraId="0D3E2764" w14:textId="74B8E664" w:rsidR="00D7376F" w:rsidDel="007C7756" w:rsidRDefault="00D7376F" w:rsidP="00907F64">
      <w:pPr>
        <w:jc w:val="both"/>
        <w:rPr>
          <w:ins w:id="1680" w:author="Autor"/>
          <w:del w:id="1681" w:author="Autor"/>
        </w:rPr>
      </w:pPr>
      <w:ins w:id="1682" w:author="Autor">
        <w:del w:id="1683" w:author="Autor">
          <w:r w:rsidRPr="00D7376F" w:rsidDel="007C7756">
            <w:delText xml:space="preserve">Aby poprawnie </w:delText>
          </w:r>
          <w:r w:rsidDel="007C7756">
            <w:delText xml:space="preserve">oszacować funkcjonowanie </w:delText>
          </w:r>
          <w:r w:rsidR="00907F64" w:rsidDel="007C7756">
            <w:delText>układów</w:delText>
          </w:r>
          <w:r w:rsidDel="007C7756">
            <w:delText xml:space="preserve"> OZE i umożliwić ładowanie magazynów energią tą energią do obliczenia wykorzystywane są dane dla okresu od 1 kwietnia roku n-1 do 31 marca roku n. </w:delText>
          </w:r>
        </w:del>
      </w:ins>
      <w:moveToRangeStart w:id="1684" w:author="Autor" w:name="move73949003"/>
      <w:moveTo w:id="1685" w:author="Autor">
        <w:del w:id="1686" w:author="Autor">
          <w:r w:rsidR="00B074A9" w:rsidDel="007C7756">
            <w:delText>Umożliwia to wprowadzanie danych w układzie kalendarzowym.</w:delText>
          </w:r>
        </w:del>
      </w:moveTo>
      <w:moveToRangeEnd w:id="1684"/>
    </w:p>
    <w:p w14:paraId="2479D21D" w14:textId="738C80E4" w:rsidR="00D7376F" w:rsidDel="007C7756" w:rsidRDefault="00D7376F" w:rsidP="00987F51">
      <w:pPr>
        <w:rPr>
          <w:ins w:id="1687" w:author="Autor"/>
          <w:del w:id="1688" w:author="Autor"/>
        </w:rPr>
      </w:pPr>
      <w:ins w:id="1689" w:author="Autor">
        <w:del w:id="1690" w:author="Autor">
          <w:r w:rsidDel="007C7756">
            <w:delText>Zaczynając od komórki D34 należy wprowadzić strumień danych o godzin zapotrzebowaniu na energię elektryczną z zewnątrz</w:delText>
          </w:r>
          <w:r w:rsidR="00907F64" w:rsidDel="007C7756">
            <w:delText xml:space="preserve"> rok za rokiem w tej samej kolumnie. </w:delText>
          </w:r>
        </w:del>
      </w:ins>
    </w:p>
    <w:p w14:paraId="3DD5734D" w14:textId="6CE2206A" w:rsidR="00D7376F" w:rsidDel="007C7756" w:rsidRDefault="00B074A9" w:rsidP="00D7376F">
      <w:pPr>
        <w:rPr>
          <w:ins w:id="1691" w:author="Autor"/>
          <w:del w:id="1692" w:author="Autor"/>
        </w:rPr>
      </w:pPr>
      <w:moveToRangeStart w:id="1693" w:author="Autor" w:name="move73949004"/>
      <w:moveTo w:id="1694" w:author="Autor">
        <w:del w:id="1695" w:author="Autor">
          <w:r w:rsidDel="007C7756">
            <w:delText>Do wypełnienia w tym module jest tylko ten jeden arkusz.</w:delText>
          </w:r>
        </w:del>
      </w:moveTo>
      <w:moveToRangeEnd w:id="1693"/>
      <w:ins w:id="1696" w:author="Autor">
        <w:del w:id="1697" w:author="Autor">
          <w:r w:rsidR="00D7376F" w:rsidDel="007C7756">
            <w:delText xml:space="preserve"> </w:delText>
          </w:r>
        </w:del>
      </w:ins>
    </w:p>
    <w:p w14:paraId="40B51A2E" w14:textId="3EC75E13" w:rsidR="00D7376F" w:rsidDel="007C7756" w:rsidRDefault="00907F64" w:rsidP="00D7376F">
      <w:pPr>
        <w:rPr>
          <w:ins w:id="1698" w:author="Autor"/>
          <w:del w:id="1699" w:author="Autor"/>
        </w:rPr>
      </w:pPr>
      <w:ins w:id="1700" w:author="Autor">
        <w:del w:id="1701" w:author="Autor">
          <w:r w:rsidDel="007C7756">
            <w:delText xml:space="preserve">W dalszej części te strumienie energii zakupionej i sprzedanej w oparciu o </w:delText>
          </w:r>
          <w:r w:rsidR="00D7376F" w:rsidDel="007C7756">
            <w:delText>określon</w:delText>
          </w:r>
          <w:r w:rsidDel="007C7756">
            <w:delText>e</w:delText>
          </w:r>
          <w:r w:rsidR="00D7376F" w:rsidDel="007C7756">
            <w:delText xml:space="preserve"> notowa</w:delText>
          </w:r>
          <w:r w:rsidDel="007C7756">
            <w:delText>nia</w:delText>
          </w:r>
          <w:r w:rsidR="00D7376F" w:rsidDel="007C7756">
            <w:delText xml:space="preserve"> RDN</w:delText>
          </w:r>
          <w:r w:rsidDel="007C7756">
            <w:delText>,</w:delText>
          </w:r>
          <w:r w:rsidR="00D7376F" w:rsidDel="007C7756">
            <w:delText xml:space="preserve"> powiększon</w:delText>
          </w:r>
          <w:r w:rsidDel="007C7756">
            <w:delText>e</w:delText>
          </w:r>
          <w:r w:rsidR="00D7376F" w:rsidDel="007C7756">
            <w:delText xml:space="preserve"> o koszty dystrybucji marżę sprzedawcy </w:delText>
          </w:r>
          <w:r w:rsidDel="007C7756">
            <w:delText>wyliczą odpowiednie koszty i przychody.</w:delText>
          </w:r>
        </w:del>
      </w:ins>
    </w:p>
    <w:p w14:paraId="515C4283" w14:textId="77777777" w:rsidR="00C945F4" w:rsidRDefault="00C945F4">
      <w:pPr>
        <w:pStyle w:val="Nagwek1"/>
        <w:rPr>
          <w:ins w:id="1702" w:author="Autor"/>
        </w:rPr>
        <w:pPrChange w:id="1703" w:author="Autor">
          <w:pPr>
            <w:jc w:val="both"/>
          </w:pPr>
        </w:pPrChange>
      </w:pPr>
      <w:ins w:id="1704" w:author="Autor">
        <w:r>
          <w:lastRenderedPageBreak/>
          <w:t>Arkusz</w:t>
        </w:r>
        <w:r w:rsidR="009F3B68">
          <w:t xml:space="preserve"> </w:t>
        </w:r>
        <w:r>
          <w:t>„</w:t>
        </w:r>
        <w:r w:rsidRPr="00C945F4">
          <w:t>Progn cen ener, pracy</w:t>
        </w:r>
        <w:r>
          <w:t>”</w:t>
        </w:r>
      </w:ins>
    </w:p>
    <w:p w14:paraId="6ADF3BB6" w14:textId="6F391E67" w:rsidR="00C945F4" w:rsidRDefault="00C945F4" w:rsidP="00C945F4">
      <w:pPr>
        <w:jc w:val="both"/>
        <w:rPr>
          <w:ins w:id="1705" w:author="Autor"/>
          <w:bCs/>
        </w:rPr>
      </w:pPr>
      <w:ins w:id="1706" w:author="Autor">
        <w:r w:rsidRPr="00BF6757">
          <w:rPr>
            <w:bCs/>
            <w:rPrChange w:id="1707" w:author="Autor">
              <w:rPr>
                <w:b/>
                <w:bCs/>
              </w:rPr>
            </w:rPrChange>
          </w:rPr>
          <w:t>Arkusz „</w:t>
        </w:r>
      </w:ins>
      <w:moveToRangeStart w:id="1708" w:author="Autor" w:name="move74303833"/>
      <w:moveTo w:id="1709" w:author="Autor">
        <w:r w:rsidRPr="00BF6757">
          <w:rPr>
            <w:bCs/>
            <w:rPrChange w:id="1710" w:author="Autor">
              <w:rPr>
                <w:b/>
                <w:bCs/>
              </w:rPr>
            </w:rPrChange>
          </w:rPr>
          <w:t>Progn cen ener, pracy</w:t>
        </w:r>
      </w:moveTo>
      <w:ins w:id="1711" w:author="Autor">
        <w:r w:rsidRPr="00BF6757">
          <w:rPr>
            <w:bCs/>
            <w:rPrChange w:id="1712" w:author="Autor">
              <w:rPr>
                <w:b/>
                <w:bCs/>
              </w:rPr>
            </w:rPrChange>
          </w:rPr>
          <w:t>” zawier</w:t>
        </w:r>
        <w:r>
          <w:rPr>
            <w:bCs/>
          </w:rPr>
          <w:t>a informacje źródłowe wykorzystywane przez inne arkusze skoroszytu.</w:t>
        </w:r>
      </w:ins>
      <w:moveTo w:id="1713" w:author="Autor">
        <w:del w:id="1714" w:author="Autor">
          <w:r w:rsidRPr="00BF6757" w:rsidDel="00C945F4">
            <w:rPr>
              <w:bCs/>
              <w:rPrChange w:id="1715" w:author="Autor">
                <w:rPr>
                  <w:b/>
                  <w:bCs/>
                </w:rPr>
              </w:rPrChange>
            </w:rPr>
            <w:delText xml:space="preserve"> </w:delText>
          </w:r>
        </w:del>
      </w:moveTo>
      <w:ins w:id="1716" w:author="Autor">
        <w:r>
          <w:rPr>
            <w:bCs/>
          </w:rPr>
          <w:t xml:space="preserve"> Zawiera informacje na temat prognozowanej </w:t>
        </w:r>
        <w:r w:rsidR="00E714AB">
          <w:rPr>
            <w:bCs/>
          </w:rPr>
          <w:t xml:space="preserve">na lata od 2023 do 2050 </w:t>
        </w:r>
        <w:r>
          <w:rPr>
            <w:bCs/>
          </w:rPr>
          <w:t xml:space="preserve">ceny energii elektrycznej </w:t>
        </w:r>
        <w:r w:rsidR="00E714AB">
          <w:rPr>
            <w:bCs/>
          </w:rPr>
          <w:t xml:space="preserve">według taryfy B23 </w:t>
        </w:r>
        <w:r>
          <w:rPr>
            <w:bCs/>
          </w:rPr>
          <w:t>kupowanej</w:t>
        </w:r>
        <w:r w:rsidR="00E714AB">
          <w:rPr>
            <w:bCs/>
          </w:rPr>
          <w:t xml:space="preserve"> i sprzedawanej</w:t>
        </w:r>
        <w:r>
          <w:rPr>
            <w:bCs/>
          </w:rPr>
          <w:t xml:space="preserve"> </w:t>
        </w:r>
      </w:ins>
      <w:moveTo w:id="1717" w:author="Autor">
        <w:del w:id="1718" w:author="Autor">
          <w:r w:rsidRPr="00BF6757" w:rsidDel="00C945F4">
            <w:rPr>
              <w:bCs/>
              <w:rPrChange w:id="1719" w:author="Autor">
                <w:rPr>
                  <w:b/>
                  <w:bCs/>
                </w:rPr>
              </w:rPrChange>
            </w:rPr>
            <w:delText xml:space="preserve"> - </w:delText>
          </w:r>
          <w:r w:rsidRPr="00C945F4" w:rsidDel="00C945F4">
            <w:rPr>
              <w:bCs/>
            </w:rPr>
            <w:delText>arkusz również informacyjny</w:delText>
          </w:r>
          <w:r w:rsidRPr="00BF6757" w:rsidDel="00C945F4">
            <w:rPr>
              <w:bCs/>
              <w:rPrChange w:id="1720" w:author="Autor">
                <w:rPr>
                  <w:b/>
                  <w:bCs/>
                </w:rPr>
              </w:rPrChange>
            </w:rPr>
            <w:delText xml:space="preserve"> </w:delText>
          </w:r>
          <w:r w:rsidRPr="00C945F4" w:rsidDel="00C945F4">
            <w:rPr>
              <w:bCs/>
            </w:rPr>
            <w:delText>Różne dane wejściowe nośników różnych kosztów w kolejnych latach Projektu.</w:delText>
          </w:r>
        </w:del>
      </w:moveTo>
      <w:ins w:id="1721" w:author="Autor">
        <w:r>
          <w:rPr>
            <w:bCs/>
          </w:rPr>
          <w:t>w ramach Krajowego Systemu Energetycznego (KSE).</w:t>
        </w:r>
        <w:r w:rsidR="00E714AB">
          <w:rPr>
            <w:bCs/>
          </w:rPr>
          <w:t xml:space="preserve"> W arkuszu umieszczone są również informacje o prognozowanych kosztach zakupu uprawnień do CO</w:t>
        </w:r>
        <w:r w:rsidR="00E714AB" w:rsidRPr="00BF6757">
          <w:rPr>
            <w:bCs/>
            <w:vertAlign w:val="subscript"/>
            <w:rPrChange w:id="1722" w:author="Autor">
              <w:rPr>
                <w:bCs/>
              </w:rPr>
            </w:rPrChange>
          </w:rPr>
          <w:t>2</w:t>
        </w:r>
        <w:r w:rsidR="00E714AB">
          <w:rPr>
            <w:bCs/>
          </w:rPr>
          <w:t xml:space="preserve"> oraz prognozowanych kosztach paliw. Arkusz „</w:t>
        </w:r>
        <w:r w:rsidR="00E714AB" w:rsidRPr="001A61B9">
          <w:rPr>
            <w:bCs/>
          </w:rPr>
          <w:t>Progn cen ener, pracy”</w:t>
        </w:r>
        <w:r w:rsidR="00E714AB">
          <w:rPr>
            <w:bCs/>
          </w:rPr>
          <w:t xml:space="preserve"> zawiera również prognozę kosztów zatrudnienia pracowników etatowych (roboczogodzina).</w:t>
        </w:r>
      </w:ins>
    </w:p>
    <w:p w14:paraId="7D503AF1" w14:textId="42AA0C72" w:rsidR="00E714AB" w:rsidRPr="00C945F4" w:rsidDel="00E714AB" w:rsidRDefault="00E714AB" w:rsidP="00C945F4">
      <w:pPr>
        <w:jc w:val="both"/>
        <w:rPr>
          <w:del w:id="1723" w:author="Autor"/>
          <w:moveTo w:id="1724" w:author="Autor"/>
          <w:bCs/>
        </w:rPr>
      </w:pPr>
    </w:p>
    <w:moveToRangeEnd w:id="1708"/>
    <w:p w14:paraId="0669E141" w14:textId="77777777" w:rsidR="00C945F4" w:rsidRPr="00ED60AA" w:rsidRDefault="00C945F4">
      <w:pPr>
        <w:pStyle w:val="Nagwek1"/>
        <w:rPr>
          <w:ins w:id="1725" w:author="Autor"/>
        </w:rPr>
        <w:pPrChange w:id="1726" w:author="Autor">
          <w:pPr>
            <w:jc w:val="both"/>
          </w:pPr>
        </w:pPrChange>
      </w:pPr>
      <w:ins w:id="1727" w:author="Autor">
        <w:r w:rsidRPr="006810FE">
          <w:t xml:space="preserve">Arkusz </w:t>
        </w:r>
        <w:r w:rsidRPr="00323FDE">
          <w:t>„Ceny substr BIOGAZownia”</w:t>
        </w:r>
      </w:ins>
    </w:p>
    <w:p w14:paraId="7DA4C7BF" w14:textId="738B0986" w:rsidR="00C945F4" w:rsidRPr="00C945F4" w:rsidRDefault="00E714AB" w:rsidP="00C945F4">
      <w:pPr>
        <w:jc w:val="both"/>
        <w:rPr>
          <w:moveTo w:id="1728" w:author="Autor"/>
          <w:bCs/>
        </w:rPr>
      </w:pPr>
      <w:ins w:id="1729" w:author="Autor">
        <w:r>
          <w:rPr>
            <w:bCs/>
          </w:rPr>
          <w:t>W arkuszu „</w:t>
        </w:r>
      </w:ins>
      <w:moveToRangeStart w:id="1730" w:author="Autor" w:name="move74303863"/>
      <w:moveTo w:id="1731" w:author="Autor">
        <w:r w:rsidR="00C945F4" w:rsidRPr="00BF6757">
          <w:rPr>
            <w:bCs/>
            <w:rPrChange w:id="1732" w:author="Autor">
              <w:rPr>
                <w:b/>
                <w:bCs/>
              </w:rPr>
            </w:rPrChange>
          </w:rPr>
          <w:t>Ceny substr BIOGAZownia</w:t>
        </w:r>
      </w:moveTo>
      <w:ins w:id="1733" w:author="Autor">
        <w:r>
          <w:rPr>
            <w:bCs/>
          </w:rPr>
          <w:t xml:space="preserve">” umieszczone są ceny substratów dla </w:t>
        </w:r>
        <w:r w:rsidR="00A1092F">
          <w:rPr>
            <w:bCs/>
          </w:rPr>
          <w:t>wykorzystania w biogazowni.</w:t>
        </w:r>
      </w:ins>
      <w:moveTo w:id="1734" w:author="Autor">
        <w:del w:id="1735" w:author="Autor">
          <w:r w:rsidR="00C945F4" w:rsidRPr="00BF6757" w:rsidDel="00A1092F">
            <w:rPr>
              <w:bCs/>
              <w:rPrChange w:id="1736" w:author="Autor">
                <w:rPr>
                  <w:b/>
                  <w:bCs/>
                </w:rPr>
              </w:rPrChange>
            </w:rPr>
            <w:delText xml:space="preserve"> –</w:delText>
          </w:r>
          <w:r w:rsidR="00C945F4" w:rsidRPr="00C945F4" w:rsidDel="00A1092F">
            <w:rPr>
              <w:bCs/>
            </w:rPr>
            <w:delText xml:space="preserve"> arkusz wyłącznie dla celów informacyjnych. Zawiera różne dane wejściowe cen różnych substratów wykorzystywanych w biogazowniach w kolejnych latach Projektu.</w:delText>
          </w:r>
        </w:del>
      </w:moveTo>
    </w:p>
    <w:moveToRangeEnd w:id="1730"/>
    <w:p w14:paraId="385BD6CD" w14:textId="74D9C935" w:rsidR="009F3B68" w:rsidRPr="00ED60AA" w:rsidRDefault="00C945F4">
      <w:pPr>
        <w:pStyle w:val="Nagwek1"/>
        <w:rPr>
          <w:ins w:id="1737" w:author="Autor"/>
        </w:rPr>
        <w:pPrChange w:id="1738" w:author="Autor">
          <w:pPr>
            <w:jc w:val="both"/>
          </w:pPr>
        </w:pPrChange>
      </w:pPr>
      <w:ins w:id="1739" w:author="Autor">
        <w:r w:rsidRPr="006810FE">
          <w:t>Arkusz</w:t>
        </w:r>
        <w:r w:rsidRPr="00323FDE">
          <w:t xml:space="preserve"> „VDI inne”</w:t>
        </w:r>
      </w:ins>
    </w:p>
    <w:p w14:paraId="7EBA1BF1" w14:textId="6605DE63" w:rsidR="00907F64" w:rsidRPr="00C945F4" w:rsidDel="00C945F4" w:rsidRDefault="009E04F7" w:rsidP="00987F51">
      <w:pPr>
        <w:jc w:val="both"/>
        <w:rPr>
          <w:ins w:id="1740" w:author="Autor"/>
          <w:del w:id="1741" w:author="Autor"/>
          <w:bCs/>
        </w:rPr>
      </w:pPr>
      <w:ins w:id="1742" w:author="Autor">
        <w:del w:id="1743" w:author="Autor">
          <w:r w:rsidRPr="00C945F4" w:rsidDel="00C945F4">
            <w:rPr>
              <w:bCs/>
            </w:rPr>
            <w:delText xml:space="preserve">Ostatni </w:delText>
          </w:r>
          <w:r w:rsidRPr="00BF6757" w:rsidDel="00C945F4">
            <w:rPr>
              <w:bCs/>
              <w:rPrChange w:id="1744" w:author="Autor">
                <w:rPr>
                  <w:b/>
                  <w:bCs/>
                </w:rPr>
              </w:rPrChange>
            </w:rPr>
            <w:delText>moduł 5</w:delText>
          </w:r>
          <w:r w:rsidRPr="00C945F4" w:rsidDel="00C945F4">
            <w:rPr>
              <w:bCs/>
            </w:rPr>
            <w:delText xml:space="preserve"> zawiera 3 arkusze wyłącznie z danymi źródłowymi.</w:delText>
          </w:r>
        </w:del>
      </w:ins>
    </w:p>
    <w:p w14:paraId="44CEE676" w14:textId="6B266D88" w:rsidR="00907F64" w:rsidRPr="00C945F4" w:rsidDel="00C945F4" w:rsidRDefault="00907F64" w:rsidP="00987F51">
      <w:pPr>
        <w:jc w:val="both"/>
        <w:rPr>
          <w:ins w:id="1745" w:author="Autor"/>
          <w:moveFrom w:id="1746" w:author="Autor"/>
          <w:bCs/>
        </w:rPr>
      </w:pPr>
      <w:moveFromRangeStart w:id="1747" w:author="Autor" w:name="move74303863"/>
      <w:moveFrom w:id="1748" w:author="Autor">
        <w:ins w:id="1749" w:author="Autor">
          <w:r w:rsidRPr="00BF6757" w:rsidDel="00C945F4">
            <w:rPr>
              <w:bCs/>
              <w:rPrChange w:id="1750" w:author="Autor">
                <w:rPr>
                  <w:b/>
                  <w:bCs/>
                </w:rPr>
              </w:rPrChange>
            </w:rPr>
            <w:t>Ceny substr BIOGAZownia –</w:t>
          </w:r>
          <w:r w:rsidRPr="00C945F4" w:rsidDel="00C945F4">
            <w:rPr>
              <w:bCs/>
            </w:rPr>
            <w:t xml:space="preserve"> arkusz wyłącznie dla celów informacyjnych. Zawiera różne dane wejściowe cen różnych substratów wykorzystywanych w biogazowniach w kolejnych latach Projektu.</w:t>
          </w:r>
        </w:ins>
      </w:moveFrom>
    </w:p>
    <w:p w14:paraId="506C04B9" w14:textId="726DC77C" w:rsidR="009E04F7" w:rsidRPr="00C945F4" w:rsidDel="00C945F4" w:rsidRDefault="009E04F7" w:rsidP="00987F51">
      <w:pPr>
        <w:jc w:val="both"/>
        <w:rPr>
          <w:ins w:id="1751" w:author="Autor"/>
          <w:moveFrom w:id="1752" w:author="Autor"/>
          <w:bCs/>
        </w:rPr>
      </w:pPr>
      <w:moveFromRangeStart w:id="1753" w:author="Autor" w:name="move74303833"/>
      <w:moveFromRangeEnd w:id="1747"/>
      <w:moveFrom w:id="1754" w:author="Autor">
        <w:ins w:id="1755" w:author="Autor">
          <w:r w:rsidRPr="00BF6757" w:rsidDel="00C945F4">
            <w:rPr>
              <w:bCs/>
              <w:rPrChange w:id="1756" w:author="Autor">
                <w:rPr>
                  <w:b/>
                  <w:bCs/>
                </w:rPr>
              </w:rPrChange>
            </w:rPr>
            <w:t xml:space="preserve">Progn cen ener, pracy  - </w:t>
          </w:r>
          <w:r w:rsidRPr="00C945F4" w:rsidDel="00C945F4">
            <w:rPr>
              <w:bCs/>
            </w:rPr>
            <w:t>arkusz również informacyjny</w:t>
          </w:r>
          <w:r w:rsidRPr="00BF6757" w:rsidDel="00C945F4">
            <w:rPr>
              <w:bCs/>
              <w:rPrChange w:id="1757" w:author="Autor">
                <w:rPr>
                  <w:b/>
                  <w:bCs/>
                </w:rPr>
              </w:rPrChange>
            </w:rPr>
            <w:t xml:space="preserve"> </w:t>
          </w:r>
          <w:r w:rsidRPr="00C945F4" w:rsidDel="00C945F4">
            <w:rPr>
              <w:bCs/>
            </w:rPr>
            <w:t>Różne dane wejściowe nośników różnych kosztów w kolejnych latach Projektu.</w:t>
          </w:r>
        </w:ins>
      </w:moveFrom>
    </w:p>
    <w:moveFromRangeEnd w:id="1753"/>
    <w:p w14:paraId="5F7DBC3A" w14:textId="40199625" w:rsidR="00987F51" w:rsidDel="00A1092F" w:rsidRDefault="1334471B" w:rsidP="00987F51">
      <w:pPr>
        <w:jc w:val="both"/>
        <w:rPr>
          <w:ins w:id="1758" w:author="Autor"/>
          <w:del w:id="1759" w:author="Autor"/>
        </w:rPr>
      </w:pPr>
      <w:moveToRangeStart w:id="1760" w:author="Autor" w:name="move73949005"/>
      <w:moveTo w:id="1761" w:author="Autor">
        <w:del w:id="1762" w:author="Autor">
          <w:r w:rsidRPr="00BF6757" w:rsidDel="00A1092F">
            <w:rPr>
              <w:bCs/>
              <w:rPrChange w:id="1763" w:author="Autor">
                <w:rPr>
                  <w:b/>
                  <w:bCs/>
                </w:rPr>
              </w:rPrChange>
            </w:rPr>
            <w:delText xml:space="preserve">VDI inne </w:delText>
          </w:r>
          <w:r w:rsidRPr="00C945F4" w:rsidDel="00A1092F">
            <w:delText xml:space="preserve">- </w:delText>
          </w:r>
        </w:del>
        <w:r w:rsidR="29A9A375" w:rsidRPr="00C945F4">
          <w:t xml:space="preserve">W </w:t>
        </w:r>
        <w:r w:rsidR="006E0DC4" w:rsidRPr="00C945F4">
          <w:t>arkusz</w:t>
        </w:r>
        <w:r w:rsidR="00B62A65" w:rsidRPr="00C945F4">
          <w:t>u</w:t>
        </w:r>
        <w:r w:rsidR="4FE660EF" w:rsidRPr="00C945F4">
          <w:t xml:space="preserve"> </w:t>
        </w:r>
      </w:moveTo>
      <w:ins w:id="1764" w:author="Autor">
        <w:r w:rsidR="00A1092F">
          <w:t>„</w:t>
        </w:r>
      </w:ins>
      <w:moveTo w:id="1765" w:author="Autor">
        <w:del w:id="1766" w:author="Autor">
          <w:r w:rsidR="5B204C24" w:rsidRPr="00C945F4" w:rsidDel="00A1092F">
            <w:delText>“</w:delText>
          </w:r>
        </w:del>
        <w:r w:rsidR="4FE660EF" w:rsidRPr="00C945F4">
          <w:t>VDI inne</w:t>
        </w:r>
      </w:moveTo>
      <w:ins w:id="1767" w:author="Autor">
        <w:r w:rsidR="00A1092F">
          <w:t>”</w:t>
        </w:r>
      </w:ins>
      <w:moveTo w:id="1768" w:author="Autor">
        <w:del w:id="1769" w:author="Autor">
          <w:r w:rsidR="4FE660EF" w:rsidRPr="00C945F4" w:rsidDel="00A1092F">
            <w:delText>”</w:delText>
          </w:r>
        </w:del>
        <w:r w:rsidR="006E0DC4" w:rsidRPr="00C945F4">
          <w:t xml:space="preserve"> </w:t>
        </w:r>
      </w:moveTo>
      <w:ins w:id="1770" w:author="Autor">
        <w:r w:rsidR="00A1092F">
          <w:t xml:space="preserve">umieszczono </w:t>
        </w:r>
      </w:ins>
      <w:moveTo w:id="1771" w:author="Autor">
        <w:del w:id="1772" w:author="Autor">
          <w:r w:rsidR="006E0DC4" w:rsidRPr="00C945F4" w:rsidDel="00A1092F">
            <w:delText>znajduj</w:delText>
          </w:r>
          <w:r w:rsidR="00B62A65" w:rsidRPr="00C945F4" w:rsidDel="00A1092F">
            <w:delText>e</w:delText>
          </w:r>
          <w:r w:rsidR="006E0DC4" w:rsidRPr="00C945F4" w:rsidDel="00A1092F">
            <w:delText xml:space="preserve"> się </w:delText>
          </w:r>
        </w:del>
        <w:r w:rsidR="006E0DC4" w:rsidRPr="00C945F4">
          <w:t>tabel</w:t>
        </w:r>
      </w:moveTo>
      <w:ins w:id="1773" w:author="Autor">
        <w:r w:rsidR="00A1092F">
          <w:t>ę</w:t>
        </w:r>
      </w:ins>
      <w:moveTo w:id="1774" w:author="Autor">
        <w:del w:id="1775" w:author="Autor">
          <w:r w:rsidR="006E0DC4" w:rsidRPr="00C945F4" w:rsidDel="00A1092F">
            <w:delText>a</w:delText>
          </w:r>
        </w:del>
        <w:r w:rsidR="006E0DC4" w:rsidRPr="00C945F4">
          <w:t xml:space="preserve"> zawierając</w:t>
        </w:r>
      </w:moveTo>
      <w:ins w:id="1776" w:author="Autor">
        <w:r w:rsidR="00A1092F">
          <w:t>ą</w:t>
        </w:r>
      </w:ins>
      <w:moveTo w:id="1777" w:author="Autor">
        <w:del w:id="1778" w:author="Autor">
          <w:r w:rsidR="006E0DC4" w:rsidRPr="00C945F4" w:rsidDel="00A1092F">
            <w:delText>e</w:delText>
          </w:r>
        </w:del>
        <w:r w:rsidR="006E0DC4" w:rsidRPr="00C945F4">
          <w:t xml:space="preserve"> informacje nt</w:t>
        </w:r>
        <w:r w:rsidR="00B62A65" w:rsidRPr="00C945F4">
          <w:t>.</w:t>
        </w:r>
        <w:r w:rsidR="006E0DC4" w:rsidRPr="00C945F4">
          <w:t xml:space="preserve"> obliczeniowego okresu użytkowania oraz innych wytycznych VDI</w:t>
        </w:r>
      </w:moveTo>
      <w:moveToRangeEnd w:id="1760"/>
      <w:ins w:id="1779" w:author="Autor">
        <w:r w:rsidR="009E04F7" w:rsidRPr="00C945F4">
          <w:t xml:space="preserve"> nie opisanych w ark</w:t>
        </w:r>
        <w:r w:rsidR="009E04F7">
          <w:t>uszach CAPEX i OPEX.</w:t>
        </w:r>
      </w:ins>
    </w:p>
    <w:p w14:paraId="37FA2C28" w14:textId="5AFE0E76" w:rsidR="00BA4B65" w:rsidRPr="00F8251E" w:rsidRDefault="00BA4B65" w:rsidP="00647C1B">
      <w:pPr>
        <w:jc w:val="both"/>
      </w:pPr>
    </w:p>
    <w:sectPr w:rsidR="00BA4B65" w:rsidRPr="00F8251E" w:rsidSect="00804C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54FFEB07" w16cex:dateUtc="2021-05-26T12:19:20.8Z"/>
  <w16cex:commentExtensible w16cex:durableId="4FA7AC71" w16cex:dateUtc="2021-05-26T14:30:19.789Z"/>
  <w16cex:commentExtensible w16cex:durableId="763CD666" w16cex:dateUtc="2021-05-26T14:33:25.875Z"/>
  <w16cex:commentExtensible w16cex:durableId="2DAD7F3C" w16cex:dateUtc="2021-05-26T14:35:04.618Z"/>
  <w16cex:commentExtensible w16cex:durableId="7AF94572" w16cex:dateUtc="2021-05-26T14:39:40.483Z"/>
  <w16cex:commentExtensible w16cex:durableId="4AA17907" w16cex:dateUtc="2021-05-26T14:40:51.852Z"/>
  <w16cex:commentExtensible w16cex:durableId="44215258" w16cex:dateUtc="2021-05-26T14:44:39.062Z"/>
  <w16cex:commentExtensible w16cex:durableId="196D7626" w16cex:dateUtc="2021-05-26T14:46:49.48Z"/>
  <w16cex:commentExtensible w16cex:durableId="478D5720" w16cex:dateUtc="2021-05-26T14:47:29.354Z"/>
  <w16cex:commentExtensible w16cex:durableId="3274BAAB" w16cex:dateUtc="2021-05-26T14:56:00.54Z"/>
  <w16cex:commentExtensible w16cex:durableId="19E77E89" w16cex:dateUtc="2021-05-26T14:56:18.894Z"/>
  <w16cex:commentExtensible w16cex:durableId="22462033" w16cex:dateUtc="2021-05-26T14:57:34.511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59BC151" w16cid:durableId="24594407"/>
  <w16cid:commentId w16cid:paraId="0EF7C2D2" w16cid:durableId="2459C2BE"/>
  <w16cid:commentId w16cid:paraId="33540942" w16cid:durableId="24594408"/>
  <w16cid:commentId w16cid:paraId="4067EAAD" w16cid:durableId="2459C317"/>
  <w16cid:commentId w16cid:paraId="39F3F1BC" w16cid:durableId="24594409"/>
  <w16cid:commentId w16cid:paraId="5E8D7B15" w16cid:durableId="2459440A"/>
  <w16cid:commentId w16cid:paraId="74B7C0E6" w16cid:durableId="2459440B"/>
  <w16cid:commentId w16cid:paraId="48702374" w16cid:durableId="2459440C"/>
  <w16cid:commentId w16cid:paraId="1356D8B4" w16cid:durableId="2459C573"/>
  <w16cid:commentId w16cid:paraId="364E75D3" w16cid:durableId="2459440D"/>
  <w16cid:commentId w16cid:paraId="099AE383" w16cid:durableId="2459C5CA"/>
  <w16cid:commentId w16cid:paraId="7B0AFB70" w16cid:durableId="2459440E"/>
  <w16cid:commentId w16cid:paraId="6F5CE515" w16cid:durableId="2459440F"/>
  <w16cid:commentId w16cid:paraId="59CD37F6" w16cid:durableId="24594410"/>
  <w16cid:commentId w16cid:paraId="30E8B069" w16cid:durableId="2459441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644919" w14:textId="77777777" w:rsidR="007E0AC6" w:rsidRDefault="007E0AC6" w:rsidP="003301B4">
      <w:pPr>
        <w:spacing w:after="0" w:line="240" w:lineRule="auto"/>
      </w:pPr>
      <w:r>
        <w:separator/>
      </w:r>
    </w:p>
  </w:endnote>
  <w:endnote w:type="continuationSeparator" w:id="0">
    <w:p w14:paraId="1964FDBA" w14:textId="77777777" w:rsidR="007E0AC6" w:rsidRDefault="007E0AC6" w:rsidP="003301B4">
      <w:pPr>
        <w:spacing w:after="0" w:line="240" w:lineRule="auto"/>
      </w:pPr>
      <w:r>
        <w:continuationSeparator/>
      </w:r>
    </w:p>
  </w:endnote>
  <w:endnote w:type="continuationNotice" w:id="1">
    <w:p w14:paraId="43F34487" w14:textId="77777777" w:rsidR="007E0AC6" w:rsidRDefault="007E0AC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B2FA40" w14:textId="77777777" w:rsidR="00BF6757" w:rsidRDefault="00BF675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08044048"/>
      <w:docPartObj>
        <w:docPartGallery w:val="Page Numbers (Bottom of Page)"/>
        <w:docPartUnique/>
      </w:docPartObj>
    </w:sdtPr>
    <w:sdtEndPr/>
    <w:sdtContent>
      <w:p w14:paraId="14F5781C" w14:textId="7F857193" w:rsidR="007E0AC6" w:rsidRDefault="007E0AC6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5E0E">
          <w:rPr>
            <w:noProof/>
          </w:rPr>
          <w:t>15</w:t>
        </w:r>
        <w:r>
          <w:fldChar w:fldCharType="end"/>
        </w:r>
      </w:p>
    </w:sdtContent>
  </w:sdt>
  <w:p w14:paraId="280D9208" w14:textId="77777777" w:rsidR="007E0AC6" w:rsidRDefault="007E0AC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1C08D0" w14:textId="77777777" w:rsidR="00BF6757" w:rsidRDefault="00BF675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FC99E" w14:textId="77777777" w:rsidR="007E0AC6" w:rsidRDefault="007E0AC6" w:rsidP="003301B4">
      <w:pPr>
        <w:spacing w:after="0" w:line="240" w:lineRule="auto"/>
      </w:pPr>
      <w:r>
        <w:separator/>
      </w:r>
    </w:p>
  </w:footnote>
  <w:footnote w:type="continuationSeparator" w:id="0">
    <w:p w14:paraId="53496D5C" w14:textId="77777777" w:rsidR="007E0AC6" w:rsidRDefault="007E0AC6" w:rsidP="003301B4">
      <w:pPr>
        <w:spacing w:after="0" w:line="240" w:lineRule="auto"/>
      </w:pPr>
      <w:r>
        <w:continuationSeparator/>
      </w:r>
    </w:p>
  </w:footnote>
  <w:footnote w:type="continuationNotice" w:id="1">
    <w:p w14:paraId="5914F9F8" w14:textId="77777777" w:rsidR="007E0AC6" w:rsidRDefault="007E0AC6">
      <w:pPr>
        <w:spacing w:after="0" w:line="240" w:lineRule="auto"/>
      </w:pPr>
    </w:p>
  </w:footnote>
  <w:footnote w:id="2">
    <w:p w14:paraId="01819700" w14:textId="00677C78" w:rsidR="007E0AC6" w:rsidRPr="00F86AC7" w:rsidRDefault="007E0AC6">
      <w:pPr>
        <w:pStyle w:val="Tekstprzypisudolnego"/>
      </w:pPr>
      <w:r>
        <w:rPr>
          <w:rStyle w:val="Odwoanieprzypisudolnego"/>
        </w:rPr>
        <w:footnoteRef/>
      </w:r>
      <w:r w:rsidRPr="003301B4">
        <w:t xml:space="preserve"> LCO</w:t>
      </w:r>
      <w:del w:id="15" w:author="Autor">
        <w:r w:rsidRPr="003301B4" w:rsidDel="006810FE">
          <w:delText>E(</w:delText>
        </w:r>
      </w:del>
      <w:r w:rsidRPr="003301B4">
        <w:t>H</w:t>
      </w:r>
      <w:del w:id="16" w:author="Autor">
        <w:r w:rsidRPr="003301B4" w:rsidDel="006810FE">
          <w:delText>)</w:delText>
        </w:r>
      </w:del>
      <w:r w:rsidRPr="003301B4">
        <w:t xml:space="preserve"> – Uśredniony koszt energii </w:t>
      </w:r>
      <w:r>
        <w:t>ciepła</w:t>
      </w:r>
      <w:ins w:id="17" w:author="Autor">
        <w:r w:rsidR="006810FE">
          <w:t xml:space="preserve"> </w:t>
        </w:r>
      </w:ins>
      <w:del w:id="18" w:author="Autor">
        <w:r w:rsidDel="006810FE">
          <w:delText>)</w:delText>
        </w:r>
      </w:del>
      <w:r w:rsidRPr="003301B4">
        <w:t xml:space="preserve">(ang. levelized cost of </w:t>
      </w:r>
      <w:r>
        <w:t>heat)</w:t>
      </w:r>
      <w:r w:rsidRPr="003301B4">
        <w:t xml:space="preserve">,  jest miarą umożliwiającą wiarygodne porównanie ekonomiczne różnych źródeł energii. Opiera się na oszacowaniu przeciętnego kosztu całkowitego budowy i eksploatacji instalacji w całkowitym czasie jej funkcjonowania. </w:t>
      </w:r>
      <w:r w:rsidRPr="00F86AC7">
        <w:t>(źródło: Wikipedia).</w:t>
      </w:r>
    </w:p>
  </w:footnote>
  <w:footnote w:id="3">
    <w:p w14:paraId="638A8196" w14:textId="77777777" w:rsidR="007E0AC6" w:rsidRDefault="007E0AC6">
      <w:pPr>
        <w:pStyle w:val="Tekstprzypisudolnego"/>
      </w:pPr>
      <w:r>
        <w:rPr>
          <w:rStyle w:val="Odwoanieprzypisudolnego"/>
        </w:rPr>
        <w:footnoteRef/>
      </w:r>
      <w:r>
        <w:t xml:space="preserve"> Opracowano na podstawie</w:t>
      </w:r>
      <w:r w:rsidRPr="005704EC">
        <w:t xml:space="preserve"> VDI 2067</w:t>
      </w:r>
      <w:r>
        <w:t xml:space="preserve"> cz.1 </w:t>
      </w:r>
      <w:r w:rsidRPr="005704EC">
        <w:t xml:space="preserve">.( Wytyczne Projektowania, Wykonania </w:t>
      </w:r>
      <w:r>
        <w:t>i</w:t>
      </w:r>
      <w:r w:rsidRPr="005704EC">
        <w:t xml:space="preserve"> Odbioru Instalacji </w:t>
      </w:r>
      <w:r>
        <w:t>z</w:t>
      </w:r>
      <w:r w:rsidRPr="005704EC">
        <w:t xml:space="preserve"> Pompami Ciepła, Część 6: Efektywność ekonomiczna instalacji technicznych w budynkach Wydanie 01/2015).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D535E7" w14:textId="77777777" w:rsidR="00BF6757" w:rsidRDefault="00BF675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533B76" w14:textId="77777777" w:rsidR="00BF6757" w:rsidRDefault="00BF675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80C461" w14:textId="77777777" w:rsidR="007E0AC6" w:rsidRDefault="007E0AC6" w:rsidP="004A6B24">
    <w:pPr>
      <w:pStyle w:val="Nagwek"/>
      <w:rPr>
        <w:i/>
        <w:lang w:eastAsia="pl-PL"/>
      </w:rPr>
    </w:pPr>
    <w:r>
      <w:rPr>
        <w:noProof/>
        <w:lang w:eastAsia="pl-PL"/>
      </w:rPr>
      <w:drawing>
        <wp:inline distT="0" distB="0" distL="0" distR="0" wp14:anchorId="41F09510" wp14:editId="45936659">
          <wp:extent cx="5486400" cy="323850"/>
          <wp:effectExtent l="0" t="0" r="0" b="0"/>
          <wp:docPr id="1" name="Obraz 1" descr="poir_ncbr_rp_ueefrr_02_02_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poir_ncbr_rp_ueefrr_02_02_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86400" cy="323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7DA7B67" w14:textId="1C6D88D5" w:rsidR="007E0AC6" w:rsidRDefault="007E0AC6" w:rsidP="004A6B24">
    <w:pPr>
      <w:pStyle w:val="Nagwek"/>
      <w:jc w:val="both"/>
      <w:rPr>
        <w:color w:val="000000"/>
        <w:sz w:val="15"/>
        <w:szCs w:val="15"/>
      </w:rPr>
    </w:pPr>
    <w:r>
      <w:rPr>
        <w:sz w:val="15"/>
        <w:szCs w:val="15"/>
      </w:rPr>
      <w:t>Zamówienie stanowi część realizowanego przez NCBR p</w:t>
    </w:r>
    <w:r>
      <w:rPr>
        <w:color w:val="000000"/>
        <w:sz w:val="15"/>
        <w:szCs w:val="15"/>
      </w:rPr>
      <w:t xml:space="preserve">rojektu pozakonkursowego pn. </w:t>
    </w:r>
    <w:r>
      <w:rPr>
        <w:i/>
        <w:iCs/>
        <w:sz w:val="15"/>
        <w:szCs w:val="15"/>
      </w:rPr>
      <w:t xml:space="preserve">Podniesienie poziomu innowacyjności gospodarki poprzez wdrożenie nowego modelu finansowania przełomowych projektów badawczych </w:t>
    </w:r>
    <w:r>
      <w:rPr>
        <w:sz w:val="15"/>
        <w:szCs w:val="15"/>
      </w:rPr>
      <w:t xml:space="preserve">i jest współfinansowane ze </w:t>
    </w:r>
    <w:r>
      <w:rPr>
        <w:color w:val="000000"/>
        <w:sz w:val="15"/>
        <w:szCs w:val="15"/>
      </w:rPr>
      <w:t>środków Europejskiego Funduszu Rozwoju Regionalnego,</w:t>
    </w:r>
    <w:r>
      <w:rPr>
        <w:i/>
        <w:iCs/>
        <w:color w:val="000000"/>
        <w:sz w:val="15"/>
        <w:szCs w:val="15"/>
      </w:rPr>
      <w:t xml:space="preserve"> </w:t>
    </w:r>
    <w:r>
      <w:rPr>
        <w:sz w:val="15"/>
        <w:szCs w:val="15"/>
      </w:rPr>
      <w:t xml:space="preserve">w ramach poddziałania 4.1.3 </w:t>
    </w:r>
    <w:r>
      <w:rPr>
        <w:i/>
        <w:iCs/>
        <w:sz w:val="15"/>
        <w:szCs w:val="15"/>
      </w:rPr>
      <w:t>Innowacyjne metody zarządzania badaniami</w:t>
    </w:r>
    <w:r>
      <w:rPr>
        <w:sz w:val="15"/>
        <w:szCs w:val="15"/>
      </w:rPr>
      <w:t xml:space="preserve"> Programu Operacyjnego Inteligentny Rozwój 2014-2020, zgodnie z u</w:t>
    </w:r>
    <w:r>
      <w:rPr>
        <w:color w:val="000000"/>
        <w:sz w:val="15"/>
        <w:szCs w:val="15"/>
      </w:rPr>
      <w:t>mową o dofinansowanie z dnia 12 kwietnia 2017 r. nr POIR.04.01.03-00-0001/16</w:t>
    </w:r>
  </w:p>
  <w:p w14:paraId="31270309" w14:textId="77777777" w:rsidR="007E0AC6" w:rsidRPr="004A6B24" w:rsidRDefault="007E0AC6" w:rsidP="004A6B2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2222F"/>
    <w:multiLevelType w:val="hybridMultilevel"/>
    <w:tmpl w:val="5AE0D5C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C726EA1"/>
    <w:multiLevelType w:val="hybridMultilevel"/>
    <w:tmpl w:val="B2AC04F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854DE1"/>
    <w:multiLevelType w:val="hybridMultilevel"/>
    <w:tmpl w:val="6100A6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BF03F1"/>
    <w:multiLevelType w:val="hybridMultilevel"/>
    <w:tmpl w:val="BA0863B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B193E"/>
    <w:multiLevelType w:val="hybridMultilevel"/>
    <w:tmpl w:val="366C3A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0C670C"/>
    <w:multiLevelType w:val="hybridMultilevel"/>
    <w:tmpl w:val="0C2683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1465CB"/>
    <w:multiLevelType w:val="hybridMultilevel"/>
    <w:tmpl w:val="C776A95A"/>
    <w:lvl w:ilvl="0" w:tplc="76C294D8">
      <w:start w:val="1"/>
      <w:numFmt w:val="upperRoman"/>
      <w:lvlText w:val="%1."/>
      <w:lvlJc w:val="right"/>
      <w:pPr>
        <w:ind w:left="720" w:hanging="360"/>
      </w:pPr>
    </w:lvl>
    <w:lvl w:ilvl="1" w:tplc="A7E82272">
      <w:start w:val="1"/>
      <w:numFmt w:val="lowerLetter"/>
      <w:lvlText w:val="%2."/>
      <w:lvlJc w:val="left"/>
      <w:pPr>
        <w:ind w:left="1440" w:hanging="360"/>
      </w:pPr>
    </w:lvl>
    <w:lvl w:ilvl="2" w:tplc="C76C1936">
      <w:start w:val="1"/>
      <w:numFmt w:val="lowerRoman"/>
      <w:lvlText w:val="%3."/>
      <w:lvlJc w:val="right"/>
      <w:pPr>
        <w:ind w:left="2160" w:hanging="180"/>
      </w:pPr>
    </w:lvl>
    <w:lvl w:ilvl="3" w:tplc="7A6ACFC4">
      <w:start w:val="1"/>
      <w:numFmt w:val="decimal"/>
      <w:lvlText w:val="%4."/>
      <w:lvlJc w:val="left"/>
      <w:pPr>
        <w:ind w:left="2880" w:hanging="360"/>
      </w:pPr>
    </w:lvl>
    <w:lvl w:ilvl="4" w:tplc="16701CD8">
      <w:start w:val="1"/>
      <w:numFmt w:val="lowerLetter"/>
      <w:lvlText w:val="%5."/>
      <w:lvlJc w:val="left"/>
      <w:pPr>
        <w:ind w:left="3600" w:hanging="360"/>
      </w:pPr>
    </w:lvl>
    <w:lvl w:ilvl="5" w:tplc="EDA4497C">
      <w:start w:val="1"/>
      <w:numFmt w:val="lowerRoman"/>
      <w:lvlText w:val="%6."/>
      <w:lvlJc w:val="right"/>
      <w:pPr>
        <w:ind w:left="4320" w:hanging="180"/>
      </w:pPr>
    </w:lvl>
    <w:lvl w:ilvl="6" w:tplc="A8FEC0D8">
      <w:start w:val="1"/>
      <w:numFmt w:val="decimal"/>
      <w:lvlText w:val="%7."/>
      <w:lvlJc w:val="left"/>
      <w:pPr>
        <w:ind w:left="5040" w:hanging="360"/>
      </w:pPr>
    </w:lvl>
    <w:lvl w:ilvl="7" w:tplc="8F902714">
      <w:start w:val="1"/>
      <w:numFmt w:val="lowerLetter"/>
      <w:lvlText w:val="%8."/>
      <w:lvlJc w:val="left"/>
      <w:pPr>
        <w:ind w:left="5760" w:hanging="360"/>
      </w:pPr>
    </w:lvl>
    <w:lvl w:ilvl="8" w:tplc="9988953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BBE6F2C"/>
    <w:multiLevelType w:val="hybridMultilevel"/>
    <w:tmpl w:val="97DE8C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E7A544F"/>
    <w:multiLevelType w:val="hybridMultilevel"/>
    <w:tmpl w:val="CB5C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1"/>
  </w:num>
  <w:num w:numId="4">
    <w:abstractNumId w:val="7"/>
  </w:num>
  <w:num w:numId="5">
    <w:abstractNumId w:val="3"/>
  </w:num>
  <w:num w:numId="6">
    <w:abstractNumId w:val="0"/>
  </w:num>
  <w:num w:numId="7">
    <w:abstractNumId w:val="4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E3A"/>
    <w:rsid w:val="000077E9"/>
    <w:rsid w:val="000206B7"/>
    <w:rsid w:val="000A015F"/>
    <w:rsid w:val="000B2B07"/>
    <w:rsid w:val="000D0644"/>
    <w:rsid w:val="000D2382"/>
    <w:rsid w:val="000F5029"/>
    <w:rsid w:val="00102349"/>
    <w:rsid w:val="00117FAC"/>
    <w:rsid w:val="001223C2"/>
    <w:rsid w:val="001229A4"/>
    <w:rsid w:val="00124A73"/>
    <w:rsid w:val="00131104"/>
    <w:rsid w:val="0013398F"/>
    <w:rsid w:val="0014061B"/>
    <w:rsid w:val="00155391"/>
    <w:rsid w:val="00157FF2"/>
    <w:rsid w:val="00160EC9"/>
    <w:rsid w:val="0017383C"/>
    <w:rsid w:val="00182E55"/>
    <w:rsid w:val="001869E7"/>
    <w:rsid w:val="001E70C6"/>
    <w:rsid w:val="001F3A68"/>
    <w:rsid w:val="001F5575"/>
    <w:rsid w:val="00204B28"/>
    <w:rsid w:val="00217916"/>
    <w:rsid w:val="00223759"/>
    <w:rsid w:val="0022482C"/>
    <w:rsid w:val="00224F42"/>
    <w:rsid w:val="00227C2B"/>
    <w:rsid w:val="002350D4"/>
    <w:rsid w:val="002602A2"/>
    <w:rsid w:val="00274BDA"/>
    <w:rsid w:val="00274CF4"/>
    <w:rsid w:val="002903E3"/>
    <w:rsid w:val="0029174F"/>
    <w:rsid w:val="002917A8"/>
    <w:rsid w:val="002B39F3"/>
    <w:rsid w:val="002C78C8"/>
    <w:rsid w:val="002D0D21"/>
    <w:rsid w:val="002D2D33"/>
    <w:rsid w:val="002D7AB2"/>
    <w:rsid w:val="002E0A4A"/>
    <w:rsid w:val="002F23DD"/>
    <w:rsid w:val="002F5598"/>
    <w:rsid w:val="002F56AD"/>
    <w:rsid w:val="00302DE1"/>
    <w:rsid w:val="003030DB"/>
    <w:rsid w:val="00314E3A"/>
    <w:rsid w:val="00323FDE"/>
    <w:rsid w:val="003301B4"/>
    <w:rsid w:val="00380EDD"/>
    <w:rsid w:val="00383901"/>
    <w:rsid w:val="00392486"/>
    <w:rsid w:val="00396DC2"/>
    <w:rsid w:val="003A448E"/>
    <w:rsid w:val="003D1A77"/>
    <w:rsid w:val="003D6DE1"/>
    <w:rsid w:val="003E7461"/>
    <w:rsid w:val="00400238"/>
    <w:rsid w:val="0040243D"/>
    <w:rsid w:val="00407785"/>
    <w:rsid w:val="00416E54"/>
    <w:rsid w:val="004268E8"/>
    <w:rsid w:val="00430ABC"/>
    <w:rsid w:val="0044385B"/>
    <w:rsid w:val="00446DE0"/>
    <w:rsid w:val="00447E65"/>
    <w:rsid w:val="00467A38"/>
    <w:rsid w:val="004712F8"/>
    <w:rsid w:val="00481EBC"/>
    <w:rsid w:val="00496415"/>
    <w:rsid w:val="004A6B24"/>
    <w:rsid w:val="004C518E"/>
    <w:rsid w:val="004F4056"/>
    <w:rsid w:val="004F6A9B"/>
    <w:rsid w:val="00503CA1"/>
    <w:rsid w:val="00550CDF"/>
    <w:rsid w:val="00554A81"/>
    <w:rsid w:val="00562097"/>
    <w:rsid w:val="0056239B"/>
    <w:rsid w:val="005704EC"/>
    <w:rsid w:val="005711A0"/>
    <w:rsid w:val="00596EF8"/>
    <w:rsid w:val="005A5071"/>
    <w:rsid w:val="005F0B7D"/>
    <w:rsid w:val="00606760"/>
    <w:rsid w:val="006116A2"/>
    <w:rsid w:val="00631D78"/>
    <w:rsid w:val="00647C1B"/>
    <w:rsid w:val="00664B68"/>
    <w:rsid w:val="006658BA"/>
    <w:rsid w:val="00676055"/>
    <w:rsid w:val="006810FE"/>
    <w:rsid w:val="00685EB9"/>
    <w:rsid w:val="006A3AAC"/>
    <w:rsid w:val="006A42C5"/>
    <w:rsid w:val="006A43D2"/>
    <w:rsid w:val="006C6477"/>
    <w:rsid w:val="006E0DC4"/>
    <w:rsid w:val="006F7D37"/>
    <w:rsid w:val="00711660"/>
    <w:rsid w:val="00713BCC"/>
    <w:rsid w:val="00722950"/>
    <w:rsid w:val="00732F95"/>
    <w:rsid w:val="00743D09"/>
    <w:rsid w:val="00750945"/>
    <w:rsid w:val="00767C3A"/>
    <w:rsid w:val="0079149D"/>
    <w:rsid w:val="007A1D10"/>
    <w:rsid w:val="007B5ECD"/>
    <w:rsid w:val="007B6BE2"/>
    <w:rsid w:val="007C1AF0"/>
    <w:rsid w:val="007C26E1"/>
    <w:rsid w:val="007C7756"/>
    <w:rsid w:val="007D35AD"/>
    <w:rsid w:val="007D7E81"/>
    <w:rsid w:val="007E0AC6"/>
    <w:rsid w:val="007F40CD"/>
    <w:rsid w:val="007F5EAF"/>
    <w:rsid w:val="00804C64"/>
    <w:rsid w:val="00806848"/>
    <w:rsid w:val="008221A2"/>
    <w:rsid w:val="00827F6A"/>
    <w:rsid w:val="00853BC7"/>
    <w:rsid w:val="00883FA9"/>
    <w:rsid w:val="00891A54"/>
    <w:rsid w:val="00896DB8"/>
    <w:rsid w:val="008A41A3"/>
    <w:rsid w:val="00907F64"/>
    <w:rsid w:val="00910D01"/>
    <w:rsid w:val="00925F45"/>
    <w:rsid w:val="00956660"/>
    <w:rsid w:val="00964603"/>
    <w:rsid w:val="00987F51"/>
    <w:rsid w:val="009B6855"/>
    <w:rsid w:val="009C5CD7"/>
    <w:rsid w:val="009E04F7"/>
    <w:rsid w:val="009F3B68"/>
    <w:rsid w:val="00A02115"/>
    <w:rsid w:val="00A1092F"/>
    <w:rsid w:val="00A14FB5"/>
    <w:rsid w:val="00A22A20"/>
    <w:rsid w:val="00A235AA"/>
    <w:rsid w:val="00A31EE9"/>
    <w:rsid w:val="00A40D1B"/>
    <w:rsid w:val="00A47CAE"/>
    <w:rsid w:val="00A529EC"/>
    <w:rsid w:val="00A92354"/>
    <w:rsid w:val="00AC1F8C"/>
    <w:rsid w:val="00AD5948"/>
    <w:rsid w:val="00AE5CAC"/>
    <w:rsid w:val="00AE62F7"/>
    <w:rsid w:val="00B074A9"/>
    <w:rsid w:val="00B16AC2"/>
    <w:rsid w:val="00B22258"/>
    <w:rsid w:val="00B26617"/>
    <w:rsid w:val="00B30B83"/>
    <w:rsid w:val="00B4119C"/>
    <w:rsid w:val="00B54C51"/>
    <w:rsid w:val="00B55A5C"/>
    <w:rsid w:val="00B62A65"/>
    <w:rsid w:val="00B65ACC"/>
    <w:rsid w:val="00B67F70"/>
    <w:rsid w:val="00BA4B65"/>
    <w:rsid w:val="00BE0EA3"/>
    <w:rsid w:val="00BE6DA1"/>
    <w:rsid w:val="00BF6757"/>
    <w:rsid w:val="00C00489"/>
    <w:rsid w:val="00C024FE"/>
    <w:rsid w:val="00C05918"/>
    <w:rsid w:val="00C13E67"/>
    <w:rsid w:val="00C15545"/>
    <w:rsid w:val="00C15E0E"/>
    <w:rsid w:val="00C254A2"/>
    <w:rsid w:val="00C44667"/>
    <w:rsid w:val="00C44B75"/>
    <w:rsid w:val="00C54FC3"/>
    <w:rsid w:val="00C56C8C"/>
    <w:rsid w:val="00C828E2"/>
    <w:rsid w:val="00C839C0"/>
    <w:rsid w:val="00C91120"/>
    <w:rsid w:val="00C945F4"/>
    <w:rsid w:val="00CB4169"/>
    <w:rsid w:val="00CC4730"/>
    <w:rsid w:val="00CD7169"/>
    <w:rsid w:val="00CD798B"/>
    <w:rsid w:val="00CE327E"/>
    <w:rsid w:val="00CF42B3"/>
    <w:rsid w:val="00CF6991"/>
    <w:rsid w:val="00D230C7"/>
    <w:rsid w:val="00D37248"/>
    <w:rsid w:val="00D45D8D"/>
    <w:rsid w:val="00D62F7F"/>
    <w:rsid w:val="00D675CD"/>
    <w:rsid w:val="00D7376F"/>
    <w:rsid w:val="00D76A6E"/>
    <w:rsid w:val="00D80700"/>
    <w:rsid w:val="00D9104F"/>
    <w:rsid w:val="00D911ED"/>
    <w:rsid w:val="00DB5E68"/>
    <w:rsid w:val="00E02AAB"/>
    <w:rsid w:val="00E05399"/>
    <w:rsid w:val="00E165A0"/>
    <w:rsid w:val="00E34D68"/>
    <w:rsid w:val="00E44B49"/>
    <w:rsid w:val="00E53F4D"/>
    <w:rsid w:val="00E714AB"/>
    <w:rsid w:val="00E91528"/>
    <w:rsid w:val="00EA07FE"/>
    <w:rsid w:val="00ED60AA"/>
    <w:rsid w:val="00EE6EC0"/>
    <w:rsid w:val="00F13284"/>
    <w:rsid w:val="00F27ACE"/>
    <w:rsid w:val="00F62686"/>
    <w:rsid w:val="00F71305"/>
    <w:rsid w:val="00F73E72"/>
    <w:rsid w:val="00F8251E"/>
    <w:rsid w:val="00F86AC7"/>
    <w:rsid w:val="00FA6115"/>
    <w:rsid w:val="00FD0BF1"/>
    <w:rsid w:val="00FD69DD"/>
    <w:rsid w:val="00FE4580"/>
    <w:rsid w:val="00FE74F9"/>
    <w:rsid w:val="010F1092"/>
    <w:rsid w:val="01482466"/>
    <w:rsid w:val="01498954"/>
    <w:rsid w:val="01658042"/>
    <w:rsid w:val="017DD8A1"/>
    <w:rsid w:val="01E7FC67"/>
    <w:rsid w:val="035A65B3"/>
    <w:rsid w:val="03A21F29"/>
    <w:rsid w:val="03C707E7"/>
    <w:rsid w:val="04A0C304"/>
    <w:rsid w:val="0562D848"/>
    <w:rsid w:val="0580A8B4"/>
    <w:rsid w:val="05A7F300"/>
    <w:rsid w:val="05C332E9"/>
    <w:rsid w:val="0623BA7F"/>
    <w:rsid w:val="065755D4"/>
    <w:rsid w:val="066651DA"/>
    <w:rsid w:val="068811FC"/>
    <w:rsid w:val="068D8919"/>
    <w:rsid w:val="06B6CB75"/>
    <w:rsid w:val="06E16901"/>
    <w:rsid w:val="07590C85"/>
    <w:rsid w:val="075C0EF2"/>
    <w:rsid w:val="07B98ADD"/>
    <w:rsid w:val="083BBCC4"/>
    <w:rsid w:val="0926F53F"/>
    <w:rsid w:val="099A4062"/>
    <w:rsid w:val="09F0AB91"/>
    <w:rsid w:val="0A71445E"/>
    <w:rsid w:val="0AD1309A"/>
    <w:rsid w:val="0B43A8F7"/>
    <w:rsid w:val="0B47014B"/>
    <w:rsid w:val="0B669BF0"/>
    <w:rsid w:val="0B8177AC"/>
    <w:rsid w:val="0BAD1AE3"/>
    <w:rsid w:val="0BAD310E"/>
    <w:rsid w:val="0C0105DC"/>
    <w:rsid w:val="0C01AE7A"/>
    <w:rsid w:val="0C343069"/>
    <w:rsid w:val="0C41AD2A"/>
    <w:rsid w:val="0C48F7B6"/>
    <w:rsid w:val="0CFCCA9D"/>
    <w:rsid w:val="0D554EB0"/>
    <w:rsid w:val="0D9247DF"/>
    <w:rsid w:val="0DDDC373"/>
    <w:rsid w:val="0E271D42"/>
    <w:rsid w:val="0E6AE541"/>
    <w:rsid w:val="0ED640C5"/>
    <w:rsid w:val="0F7B8E3C"/>
    <w:rsid w:val="0F7F0862"/>
    <w:rsid w:val="104E79B0"/>
    <w:rsid w:val="1069DCE5"/>
    <w:rsid w:val="1123F64B"/>
    <w:rsid w:val="113BB463"/>
    <w:rsid w:val="1168E272"/>
    <w:rsid w:val="1195473B"/>
    <w:rsid w:val="11C6198E"/>
    <w:rsid w:val="11D4D5C2"/>
    <w:rsid w:val="12F1E324"/>
    <w:rsid w:val="12F79E06"/>
    <w:rsid w:val="12FE441C"/>
    <w:rsid w:val="132187DC"/>
    <w:rsid w:val="132B7B42"/>
    <w:rsid w:val="1334471B"/>
    <w:rsid w:val="13798C93"/>
    <w:rsid w:val="137BA737"/>
    <w:rsid w:val="138707A3"/>
    <w:rsid w:val="13AF235B"/>
    <w:rsid w:val="13F1EA00"/>
    <w:rsid w:val="1420DE80"/>
    <w:rsid w:val="148411A5"/>
    <w:rsid w:val="14B3BFA0"/>
    <w:rsid w:val="14D0EEA4"/>
    <w:rsid w:val="14D72F4F"/>
    <w:rsid w:val="153E6C34"/>
    <w:rsid w:val="16AB9A69"/>
    <w:rsid w:val="16B33EF3"/>
    <w:rsid w:val="16F1D8E0"/>
    <w:rsid w:val="1718B352"/>
    <w:rsid w:val="171E18A5"/>
    <w:rsid w:val="17DC8145"/>
    <w:rsid w:val="18483A93"/>
    <w:rsid w:val="18DEA883"/>
    <w:rsid w:val="1937F064"/>
    <w:rsid w:val="1990A64D"/>
    <w:rsid w:val="19B0B037"/>
    <w:rsid w:val="1A82CED7"/>
    <w:rsid w:val="1ACEC1E0"/>
    <w:rsid w:val="1AD1257C"/>
    <w:rsid w:val="1AD491C2"/>
    <w:rsid w:val="1C17828A"/>
    <w:rsid w:val="1C4C417F"/>
    <w:rsid w:val="1C557FC3"/>
    <w:rsid w:val="1CB1A2AC"/>
    <w:rsid w:val="1CFC2724"/>
    <w:rsid w:val="1D1F5949"/>
    <w:rsid w:val="1D7018E3"/>
    <w:rsid w:val="1E12D9B8"/>
    <w:rsid w:val="1E1EC76D"/>
    <w:rsid w:val="1E6C5F05"/>
    <w:rsid w:val="1F27CBDE"/>
    <w:rsid w:val="1F5DA296"/>
    <w:rsid w:val="1F748B8E"/>
    <w:rsid w:val="203ECAF3"/>
    <w:rsid w:val="2044F0CE"/>
    <w:rsid w:val="207664CF"/>
    <w:rsid w:val="20BF9598"/>
    <w:rsid w:val="210492D6"/>
    <w:rsid w:val="216E1225"/>
    <w:rsid w:val="21D5139C"/>
    <w:rsid w:val="21D9A20F"/>
    <w:rsid w:val="22BB8303"/>
    <w:rsid w:val="233FD028"/>
    <w:rsid w:val="2358B76C"/>
    <w:rsid w:val="23C34FB0"/>
    <w:rsid w:val="23D27F72"/>
    <w:rsid w:val="23F9F76A"/>
    <w:rsid w:val="2420D5C0"/>
    <w:rsid w:val="24616483"/>
    <w:rsid w:val="246F5570"/>
    <w:rsid w:val="24A5B2E7"/>
    <w:rsid w:val="24C61613"/>
    <w:rsid w:val="24EEFFF4"/>
    <w:rsid w:val="2525EDD2"/>
    <w:rsid w:val="25516CE9"/>
    <w:rsid w:val="256A859A"/>
    <w:rsid w:val="26B30331"/>
    <w:rsid w:val="26B4FBA0"/>
    <w:rsid w:val="26E403EF"/>
    <w:rsid w:val="26EC5DD5"/>
    <w:rsid w:val="275A068B"/>
    <w:rsid w:val="283A4405"/>
    <w:rsid w:val="285D9253"/>
    <w:rsid w:val="28D3FB49"/>
    <w:rsid w:val="290E5951"/>
    <w:rsid w:val="294081D2"/>
    <w:rsid w:val="29A9A375"/>
    <w:rsid w:val="29BCBF89"/>
    <w:rsid w:val="29F32827"/>
    <w:rsid w:val="2A1762F2"/>
    <w:rsid w:val="2A29463E"/>
    <w:rsid w:val="2A330757"/>
    <w:rsid w:val="2A64F977"/>
    <w:rsid w:val="2A9A8D0A"/>
    <w:rsid w:val="2AA56956"/>
    <w:rsid w:val="2AC83412"/>
    <w:rsid w:val="2AF16C10"/>
    <w:rsid w:val="2B5E4178"/>
    <w:rsid w:val="2B93ACEA"/>
    <w:rsid w:val="2B983C80"/>
    <w:rsid w:val="2C0E32E4"/>
    <w:rsid w:val="2C782294"/>
    <w:rsid w:val="2C82F398"/>
    <w:rsid w:val="2D20B181"/>
    <w:rsid w:val="2D6CBAA8"/>
    <w:rsid w:val="2DAB5768"/>
    <w:rsid w:val="2E5F8AD9"/>
    <w:rsid w:val="2FD87552"/>
    <w:rsid w:val="3016DEC3"/>
    <w:rsid w:val="30299829"/>
    <w:rsid w:val="302B738C"/>
    <w:rsid w:val="302CED96"/>
    <w:rsid w:val="30E7E8DB"/>
    <w:rsid w:val="30FD3B41"/>
    <w:rsid w:val="31040D12"/>
    <w:rsid w:val="31972B9B"/>
    <w:rsid w:val="31A83800"/>
    <w:rsid w:val="31D3D852"/>
    <w:rsid w:val="3218103F"/>
    <w:rsid w:val="3287948F"/>
    <w:rsid w:val="32CB5270"/>
    <w:rsid w:val="32D44633"/>
    <w:rsid w:val="32D5DF8A"/>
    <w:rsid w:val="333BFBCC"/>
    <w:rsid w:val="3350B7E0"/>
    <w:rsid w:val="336E85B3"/>
    <w:rsid w:val="338BB2E0"/>
    <w:rsid w:val="33B062E8"/>
    <w:rsid w:val="3413C943"/>
    <w:rsid w:val="3436F751"/>
    <w:rsid w:val="343BADD4"/>
    <w:rsid w:val="3469B7A5"/>
    <w:rsid w:val="34E3BB42"/>
    <w:rsid w:val="34F03966"/>
    <w:rsid w:val="352A6884"/>
    <w:rsid w:val="35671D28"/>
    <w:rsid w:val="35D2E433"/>
    <w:rsid w:val="36094BE3"/>
    <w:rsid w:val="3616AC32"/>
    <w:rsid w:val="369383FA"/>
    <w:rsid w:val="36977A39"/>
    <w:rsid w:val="36A56241"/>
    <w:rsid w:val="36AA2C40"/>
    <w:rsid w:val="36B15A51"/>
    <w:rsid w:val="375D2CA6"/>
    <w:rsid w:val="3772961E"/>
    <w:rsid w:val="3776C88B"/>
    <w:rsid w:val="37928070"/>
    <w:rsid w:val="381C680B"/>
    <w:rsid w:val="3847C889"/>
    <w:rsid w:val="38B05A1F"/>
    <w:rsid w:val="390D574C"/>
    <w:rsid w:val="393D7D3F"/>
    <w:rsid w:val="39581A53"/>
    <w:rsid w:val="398F47D4"/>
    <w:rsid w:val="39ABA255"/>
    <w:rsid w:val="39AEEA98"/>
    <w:rsid w:val="39C6E2FD"/>
    <w:rsid w:val="39D2CEC8"/>
    <w:rsid w:val="39E1C4F6"/>
    <w:rsid w:val="3A9C8124"/>
    <w:rsid w:val="3AA8FA76"/>
    <w:rsid w:val="3ABC6798"/>
    <w:rsid w:val="3B722CBA"/>
    <w:rsid w:val="3B8F977A"/>
    <w:rsid w:val="3C31F74E"/>
    <w:rsid w:val="3C41B33B"/>
    <w:rsid w:val="3C499CAE"/>
    <w:rsid w:val="3C6C5093"/>
    <w:rsid w:val="3C751E01"/>
    <w:rsid w:val="3CDF0158"/>
    <w:rsid w:val="3D4E7894"/>
    <w:rsid w:val="3D89D936"/>
    <w:rsid w:val="3DAD88E5"/>
    <w:rsid w:val="3DCA32C1"/>
    <w:rsid w:val="3E316E2E"/>
    <w:rsid w:val="3E842F1E"/>
    <w:rsid w:val="3EB3781B"/>
    <w:rsid w:val="3EB64C73"/>
    <w:rsid w:val="3FB5330A"/>
    <w:rsid w:val="3FDAF5CD"/>
    <w:rsid w:val="406CE4BD"/>
    <w:rsid w:val="406E5935"/>
    <w:rsid w:val="40722F44"/>
    <w:rsid w:val="40F24C4B"/>
    <w:rsid w:val="4147752A"/>
    <w:rsid w:val="416C8210"/>
    <w:rsid w:val="4185ABCE"/>
    <w:rsid w:val="41F88A18"/>
    <w:rsid w:val="41FA8CEE"/>
    <w:rsid w:val="422833F6"/>
    <w:rsid w:val="42378EBF"/>
    <w:rsid w:val="428E1CAC"/>
    <w:rsid w:val="42D84E92"/>
    <w:rsid w:val="42E161AF"/>
    <w:rsid w:val="433F4868"/>
    <w:rsid w:val="43FDAE41"/>
    <w:rsid w:val="4434D92C"/>
    <w:rsid w:val="44C884AF"/>
    <w:rsid w:val="44FF0EEA"/>
    <w:rsid w:val="4568844B"/>
    <w:rsid w:val="4597CF0B"/>
    <w:rsid w:val="45FF1A3F"/>
    <w:rsid w:val="46724EB3"/>
    <w:rsid w:val="46A05804"/>
    <w:rsid w:val="46A73844"/>
    <w:rsid w:val="46DB38AC"/>
    <w:rsid w:val="46DCCAF0"/>
    <w:rsid w:val="472E27A9"/>
    <w:rsid w:val="4730BB7C"/>
    <w:rsid w:val="4755888F"/>
    <w:rsid w:val="475722A1"/>
    <w:rsid w:val="47678D6A"/>
    <w:rsid w:val="47C1E131"/>
    <w:rsid w:val="47CBDA70"/>
    <w:rsid w:val="47CE0E41"/>
    <w:rsid w:val="47DF590E"/>
    <w:rsid w:val="4826C818"/>
    <w:rsid w:val="483F76D1"/>
    <w:rsid w:val="487B2B0B"/>
    <w:rsid w:val="48A92668"/>
    <w:rsid w:val="48BF0A84"/>
    <w:rsid w:val="48C390A9"/>
    <w:rsid w:val="4A630295"/>
    <w:rsid w:val="4A8443DE"/>
    <w:rsid w:val="4AADD04B"/>
    <w:rsid w:val="4B3D3E01"/>
    <w:rsid w:val="4B6E0FC3"/>
    <w:rsid w:val="4B931857"/>
    <w:rsid w:val="4BDF5911"/>
    <w:rsid w:val="4C0CDC6F"/>
    <w:rsid w:val="4C116B67"/>
    <w:rsid w:val="4C2A93C4"/>
    <w:rsid w:val="4C3038CD"/>
    <w:rsid w:val="4C5FF71D"/>
    <w:rsid w:val="4CA31A75"/>
    <w:rsid w:val="4CDEC735"/>
    <w:rsid w:val="4D3A380D"/>
    <w:rsid w:val="4E42A1A4"/>
    <w:rsid w:val="4E57B1AE"/>
    <w:rsid w:val="4E82FFD1"/>
    <w:rsid w:val="4EBFD1DD"/>
    <w:rsid w:val="4ED0C95C"/>
    <w:rsid w:val="4ED34E7A"/>
    <w:rsid w:val="4FA46273"/>
    <w:rsid w:val="4FE660EF"/>
    <w:rsid w:val="5015F17B"/>
    <w:rsid w:val="5087A58A"/>
    <w:rsid w:val="50BF61F7"/>
    <w:rsid w:val="5131C1AA"/>
    <w:rsid w:val="51B3C753"/>
    <w:rsid w:val="51BCD8E1"/>
    <w:rsid w:val="51E05CAA"/>
    <w:rsid w:val="5201A0F0"/>
    <w:rsid w:val="524A1D39"/>
    <w:rsid w:val="52E08874"/>
    <w:rsid w:val="53D1C68C"/>
    <w:rsid w:val="5409B976"/>
    <w:rsid w:val="541C131A"/>
    <w:rsid w:val="5496B857"/>
    <w:rsid w:val="549A65EA"/>
    <w:rsid w:val="54A0440C"/>
    <w:rsid w:val="54E22271"/>
    <w:rsid w:val="5553F911"/>
    <w:rsid w:val="55B84DAD"/>
    <w:rsid w:val="569ED1D8"/>
    <w:rsid w:val="56C5756B"/>
    <w:rsid w:val="57264BAB"/>
    <w:rsid w:val="5731B8A7"/>
    <w:rsid w:val="57E47397"/>
    <w:rsid w:val="58222040"/>
    <w:rsid w:val="58260D63"/>
    <w:rsid w:val="5838EF3C"/>
    <w:rsid w:val="5839D19D"/>
    <w:rsid w:val="584CD92F"/>
    <w:rsid w:val="5883D666"/>
    <w:rsid w:val="58C21C0C"/>
    <w:rsid w:val="58DDEEF3"/>
    <w:rsid w:val="58E8CF6F"/>
    <w:rsid w:val="590F72CF"/>
    <w:rsid w:val="5911E2D0"/>
    <w:rsid w:val="593C023A"/>
    <w:rsid w:val="59AF860B"/>
    <w:rsid w:val="59B9381D"/>
    <w:rsid w:val="5A23B023"/>
    <w:rsid w:val="5A40A1BE"/>
    <w:rsid w:val="5AF61BF3"/>
    <w:rsid w:val="5B204C24"/>
    <w:rsid w:val="5B2DD684"/>
    <w:rsid w:val="5B69E200"/>
    <w:rsid w:val="5B70C494"/>
    <w:rsid w:val="5CA9B7C2"/>
    <w:rsid w:val="5CB6D324"/>
    <w:rsid w:val="5CCABBDE"/>
    <w:rsid w:val="5CE726CD"/>
    <w:rsid w:val="5D0229C7"/>
    <w:rsid w:val="5D0C94F5"/>
    <w:rsid w:val="5D51A2D7"/>
    <w:rsid w:val="5D8C8EBF"/>
    <w:rsid w:val="5D9CEC36"/>
    <w:rsid w:val="5E4164D6"/>
    <w:rsid w:val="5E90BB60"/>
    <w:rsid w:val="5E9DFA28"/>
    <w:rsid w:val="5E9DFDFD"/>
    <w:rsid w:val="5EDDF8E9"/>
    <w:rsid w:val="5F1FBE12"/>
    <w:rsid w:val="5F4BE175"/>
    <w:rsid w:val="5FBE923A"/>
    <w:rsid w:val="5FD9D2E2"/>
    <w:rsid w:val="5FF2A986"/>
    <w:rsid w:val="605BFF64"/>
    <w:rsid w:val="605E0504"/>
    <w:rsid w:val="60D312EB"/>
    <w:rsid w:val="60E58D8D"/>
    <w:rsid w:val="61B1C068"/>
    <w:rsid w:val="62059B70"/>
    <w:rsid w:val="6217DBA6"/>
    <w:rsid w:val="623C0060"/>
    <w:rsid w:val="6243351B"/>
    <w:rsid w:val="625D694C"/>
    <w:rsid w:val="62840CDF"/>
    <w:rsid w:val="62A2F6B8"/>
    <w:rsid w:val="62B90B8B"/>
    <w:rsid w:val="62E16F5B"/>
    <w:rsid w:val="640BBB92"/>
    <w:rsid w:val="6487B53A"/>
    <w:rsid w:val="64A685DE"/>
    <w:rsid w:val="653107D8"/>
    <w:rsid w:val="65320F3A"/>
    <w:rsid w:val="668A9FC4"/>
    <w:rsid w:val="674579B0"/>
    <w:rsid w:val="674C23F1"/>
    <w:rsid w:val="6827961A"/>
    <w:rsid w:val="685E04CB"/>
    <w:rsid w:val="685E5C77"/>
    <w:rsid w:val="690B78E3"/>
    <w:rsid w:val="694EAD52"/>
    <w:rsid w:val="69EB17FD"/>
    <w:rsid w:val="6A3A6557"/>
    <w:rsid w:val="6A6CBB24"/>
    <w:rsid w:val="6A80F450"/>
    <w:rsid w:val="6BACD480"/>
    <w:rsid w:val="6BBD4446"/>
    <w:rsid w:val="6BF07155"/>
    <w:rsid w:val="6BFD2438"/>
    <w:rsid w:val="6C421F44"/>
    <w:rsid w:val="6C62E8AA"/>
    <w:rsid w:val="6CF1CEBA"/>
    <w:rsid w:val="6DE29C20"/>
    <w:rsid w:val="6DF0A16D"/>
    <w:rsid w:val="6E28B35D"/>
    <w:rsid w:val="6E924A54"/>
    <w:rsid w:val="6F281217"/>
    <w:rsid w:val="6F3A6E17"/>
    <w:rsid w:val="6F6A7D6D"/>
    <w:rsid w:val="6FD7E9BC"/>
    <w:rsid w:val="7057DBD9"/>
    <w:rsid w:val="70D548AA"/>
    <w:rsid w:val="711D4A21"/>
    <w:rsid w:val="71795489"/>
    <w:rsid w:val="71A452A0"/>
    <w:rsid w:val="7202F77C"/>
    <w:rsid w:val="72227EB4"/>
    <w:rsid w:val="7286B9B3"/>
    <w:rsid w:val="72B91A82"/>
    <w:rsid w:val="731524EA"/>
    <w:rsid w:val="73181CD3"/>
    <w:rsid w:val="73691576"/>
    <w:rsid w:val="73A50364"/>
    <w:rsid w:val="750B7DB6"/>
    <w:rsid w:val="7535B82A"/>
    <w:rsid w:val="756057CC"/>
    <w:rsid w:val="7562AFFD"/>
    <w:rsid w:val="75BA18B6"/>
    <w:rsid w:val="76172269"/>
    <w:rsid w:val="7642006F"/>
    <w:rsid w:val="764D9575"/>
    <w:rsid w:val="7651EFBB"/>
    <w:rsid w:val="76580E72"/>
    <w:rsid w:val="76C71D5D"/>
    <w:rsid w:val="775D28FD"/>
    <w:rsid w:val="77C54B7E"/>
    <w:rsid w:val="780E4914"/>
    <w:rsid w:val="78843401"/>
    <w:rsid w:val="78DA17C4"/>
    <w:rsid w:val="78FE0366"/>
    <w:rsid w:val="7930498C"/>
    <w:rsid w:val="793A1925"/>
    <w:rsid w:val="7A200439"/>
    <w:rsid w:val="7A7A83B8"/>
    <w:rsid w:val="7AA93405"/>
    <w:rsid w:val="7B13C4B1"/>
    <w:rsid w:val="7B794478"/>
    <w:rsid w:val="7BF7BB4A"/>
    <w:rsid w:val="7C5FFCC8"/>
    <w:rsid w:val="7CC0DE9B"/>
    <w:rsid w:val="7CF503E3"/>
    <w:rsid w:val="7D052206"/>
    <w:rsid w:val="7E227C7A"/>
    <w:rsid w:val="7E33136A"/>
    <w:rsid w:val="7E97BF2B"/>
    <w:rsid w:val="7ECFFB0B"/>
    <w:rsid w:val="7ED2294A"/>
    <w:rsid w:val="7FE4E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8313D5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44B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44B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4B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14E3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301B4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301B4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301B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F42B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F42B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F42B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07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7785"/>
  </w:style>
  <w:style w:type="paragraph" w:styleId="Stopka">
    <w:name w:val="footer"/>
    <w:basedOn w:val="Normalny"/>
    <w:link w:val="StopkaZnak"/>
    <w:uiPriority w:val="99"/>
    <w:unhideWhenUsed/>
    <w:rsid w:val="004077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7785"/>
  </w:style>
  <w:style w:type="character" w:styleId="Odwoaniedokomentarza">
    <w:name w:val="annotation reference"/>
    <w:basedOn w:val="Domylnaczcionkaakapitu"/>
    <w:uiPriority w:val="99"/>
    <w:semiHidden/>
    <w:unhideWhenUsed/>
    <w:rsid w:val="00A0211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0211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0211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0211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02115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021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0211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character" w:styleId="Hipercze">
    <w:name w:val="Hyperlink"/>
    <w:basedOn w:val="Domylnaczcionkaakapitu"/>
    <w:uiPriority w:val="99"/>
    <w:semiHidden/>
    <w:unhideWhenUsed/>
    <w:rsid w:val="00430ABC"/>
    <w:rPr>
      <w:color w:val="0563C1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C44B7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44B7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C44B7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5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1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7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41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7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1f392bae9b974eac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232BF-57D4-4B28-8C19-B7AC51A72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6442</Words>
  <Characters>38656</Characters>
  <Application>Microsoft Office Word</Application>
  <DocSecurity>0</DocSecurity>
  <Lines>322</Lines>
  <Paragraphs>90</Paragraphs>
  <ScaleCrop>false</ScaleCrop>
  <Company/>
  <LinksUpToDate>false</LinksUpToDate>
  <CharactersWithSpaces>45008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2021-06-11T10:52:00Z</dcterms:created>
  <dcterms:modified xsi:type="dcterms:W3CDTF">2021-06-11T10:56:00Z</dcterms:modified>
</cp:coreProperties>
</file>